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D17412" w:rsidRDefault="00DF43B9" w:rsidP="00D17412">
      <w:pPr>
        <w:pStyle w:val="Tytu"/>
        <w:spacing w:line="276" w:lineRule="auto"/>
        <w:rPr>
          <w:b w:val="0"/>
          <w:spacing w:val="0"/>
        </w:rPr>
      </w:pPr>
      <w:r w:rsidRPr="00D17412">
        <w:rPr>
          <w:spacing w:val="0"/>
        </w:rPr>
        <w:t>Kryteria wyboru projektów</w:t>
      </w:r>
    </w:p>
    <w:p w14:paraId="3E7B3CCE" w14:textId="56683FBA" w:rsidR="00DF43B9" w:rsidRPr="00E80DDF" w:rsidRDefault="00DF43B9" w:rsidP="00C6037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0A4649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infrastruktur</w:t>
      </w:r>
      <w:r w:rsidR="000A4649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33A6E014" w:rsidR="00DF43B9" w:rsidRPr="00E80DDF" w:rsidRDefault="00DF43B9" w:rsidP="00D17412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64361006" w:rsidR="00DF43B9" w:rsidRPr="00D17412" w:rsidRDefault="00DF43B9" w:rsidP="00D17412">
      <w:pPr>
        <w:pStyle w:val="Podtytu"/>
      </w:pPr>
      <w:r w:rsidRPr="00D17412">
        <w:t xml:space="preserve">Działanie </w:t>
      </w:r>
      <w:r w:rsidR="00CF1204" w:rsidRPr="00D17412">
        <w:t>6</w:t>
      </w:r>
      <w:r w:rsidRPr="00D17412">
        <w:t>.</w:t>
      </w:r>
      <w:r w:rsidR="00FC03CA" w:rsidRPr="00D17412">
        <w:t>16</w:t>
      </w:r>
      <w:r w:rsidRPr="00D17412">
        <w:t xml:space="preserve"> </w:t>
      </w:r>
      <w:r w:rsidR="00CF1204" w:rsidRPr="00D17412">
        <w:t>Inwestycje w infrastrukturę zdrowotną</w:t>
      </w:r>
      <w:r w:rsidR="00FC03CA" w:rsidRPr="00D17412">
        <w:t xml:space="preserve"> OPPT</w:t>
      </w:r>
    </w:p>
    <w:p w14:paraId="27C62870" w14:textId="3B733A7D" w:rsidR="00DF43B9" w:rsidRPr="00E80DDF" w:rsidRDefault="00DF43B9" w:rsidP="00D17412">
      <w:pPr>
        <w:pStyle w:val="Podtytu"/>
      </w:pPr>
      <w:r w:rsidRPr="00E80DDF">
        <w:t xml:space="preserve">Schemat: </w:t>
      </w:r>
      <w:r w:rsidR="00FC03CA">
        <w:t xml:space="preserve">Zwiększenie dostępności usług zdrowotnych </w:t>
      </w:r>
      <w:r w:rsidR="00BE3A37">
        <w:t>–</w:t>
      </w:r>
      <w:r w:rsidR="00FC03CA">
        <w:t xml:space="preserve"> OPPT</w:t>
      </w:r>
    </w:p>
    <w:p w14:paraId="3DA35DCB" w14:textId="3167912B" w:rsidR="0024218C" w:rsidRPr="00D17412" w:rsidRDefault="00DF43B9" w:rsidP="00D17412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3F447540" w14:textId="6A6DC809" w:rsidR="00DF43B9" w:rsidRDefault="00DF43B9" w:rsidP="00D17412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 xml:space="preserve">Nabór jest skierowany </w:t>
      </w:r>
      <w:r w:rsidR="0090611F">
        <w:rPr>
          <w:rFonts w:ascii="Arial" w:hAnsi="Arial" w:cs="Arial"/>
          <w:color w:val="000000"/>
          <w:sz w:val="24"/>
          <w:szCs w:val="24"/>
        </w:rPr>
        <w:t>do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podmiotów z obszaru </w:t>
      </w:r>
      <w:r w:rsidR="001679CA">
        <w:rPr>
          <w:rFonts w:ascii="Arial" w:hAnsi="Arial" w:cs="Arial"/>
          <w:color w:val="000000"/>
          <w:sz w:val="24"/>
          <w:szCs w:val="24"/>
        </w:rPr>
        <w:t>OPPT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>:</w:t>
      </w:r>
    </w:p>
    <w:p w14:paraId="403DE00F" w14:textId="2B7CD24C" w:rsidR="005A0847" w:rsidRPr="00343EF4" w:rsidRDefault="005A0847" w:rsidP="00D17412">
      <w:pPr>
        <w:spacing w:before="60" w:after="60"/>
        <w:rPr>
          <w:rFonts w:ascii="Arial" w:hAnsi="Arial" w:cs="Arial"/>
          <w:sz w:val="24"/>
          <w:szCs w:val="24"/>
        </w:rPr>
      </w:pPr>
      <w:r w:rsidRPr="00343EF4">
        <w:rPr>
          <w:rFonts w:ascii="Arial" w:hAnsi="Arial" w:cs="Arial"/>
          <w:sz w:val="24"/>
          <w:szCs w:val="24"/>
        </w:rPr>
        <w:t>wykonujący</w:t>
      </w:r>
      <w:r w:rsidR="007B54F3" w:rsidRPr="00343EF4">
        <w:rPr>
          <w:rFonts w:ascii="Arial" w:hAnsi="Arial" w:cs="Arial"/>
          <w:sz w:val="24"/>
          <w:szCs w:val="24"/>
        </w:rPr>
        <w:t>ch</w:t>
      </w:r>
      <w:r w:rsidRPr="00343EF4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</w:t>
      </w:r>
      <w:r w:rsidR="00D17412">
        <w:rPr>
          <w:rFonts w:ascii="Arial" w:hAnsi="Arial" w:cs="Arial"/>
          <w:sz w:val="24"/>
          <w:szCs w:val="24"/>
        </w:rPr>
        <w:t> </w:t>
      </w:r>
      <w:r w:rsidRPr="00343EF4">
        <w:rPr>
          <w:rFonts w:ascii="Arial" w:hAnsi="Arial" w:cs="Arial"/>
          <w:sz w:val="24"/>
          <w:szCs w:val="24"/>
        </w:rPr>
        <w:t>publicznym systemie ochrony zdrowia (Dz. U. z 202</w:t>
      </w:r>
      <w:r w:rsidR="001679CA">
        <w:rPr>
          <w:rFonts w:ascii="Arial" w:hAnsi="Arial" w:cs="Arial"/>
          <w:sz w:val="24"/>
          <w:szCs w:val="24"/>
        </w:rPr>
        <w:t>4</w:t>
      </w:r>
      <w:r w:rsidRPr="00343EF4">
        <w:rPr>
          <w:rFonts w:ascii="Arial" w:hAnsi="Arial" w:cs="Arial"/>
          <w:sz w:val="24"/>
          <w:szCs w:val="24"/>
        </w:rPr>
        <w:t xml:space="preserve"> r. poz. </w:t>
      </w:r>
      <w:r w:rsidR="001679CA">
        <w:rPr>
          <w:rFonts w:ascii="Arial" w:hAnsi="Arial" w:cs="Arial"/>
          <w:sz w:val="24"/>
          <w:szCs w:val="24"/>
        </w:rPr>
        <w:t>7</w:t>
      </w:r>
      <w:r w:rsidRPr="00343EF4">
        <w:rPr>
          <w:rFonts w:ascii="Arial" w:hAnsi="Arial" w:cs="Arial"/>
          <w:sz w:val="24"/>
          <w:szCs w:val="24"/>
        </w:rPr>
        <w:t xml:space="preserve">99 z </w:t>
      </w:r>
      <w:proofErr w:type="spellStart"/>
      <w:r w:rsidRPr="00343EF4">
        <w:rPr>
          <w:rFonts w:ascii="Arial" w:hAnsi="Arial" w:cs="Arial"/>
          <w:sz w:val="24"/>
          <w:szCs w:val="24"/>
        </w:rPr>
        <w:t>późn</w:t>
      </w:r>
      <w:proofErr w:type="spellEnd"/>
      <w:r w:rsidRPr="00343EF4">
        <w:rPr>
          <w:rFonts w:ascii="Arial" w:hAnsi="Arial" w:cs="Arial"/>
          <w:sz w:val="24"/>
          <w:szCs w:val="24"/>
        </w:rPr>
        <w:t xml:space="preserve">. zm.), </w:t>
      </w:r>
      <w:r w:rsidR="001679CA">
        <w:rPr>
          <w:rFonts w:ascii="Arial" w:hAnsi="Arial" w:cs="Arial"/>
          <w:sz w:val="24"/>
          <w:szCs w:val="24"/>
        </w:rPr>
        <w:t>takich jak:</w:t>
      </w:r>
    </w:p>
    <w:p w14:paraId="0DAD7156" w14:textId="07452C8B" w:rsidR="00781BBE" w:rsidRPr="00D17412" w:rsidRDefault="00781BBE" w:rsidP="00D17412">
      <w:pPr>
        <w:pStyle w:val="Akapitzlist"/>
        <w:numPr>
          <w:ilvl w:val="0"/>
          <w:numId w:val="11"/>
        </w:numPr>
        <w:spacing w:before="60" w:after="0"/>
        <w:rPr>
          <w:rFonts w:ascii="Arial" w:hAnsi="Arial" w:cs="Arial"/>
          <w:sz w:val="24"/>
          <w:szCs w:val="24"/>
        </w:rPr>
      </w:pPr>
      <w:r w:rsidRPr="00D17412">
        <w:rPr>
          <w:rFonts w:ascii="Arial" w:hAnsi="Arial" w:cs="Arial"/>
          <w:sz w:val="24"/>
          <w:szCs w:val="24"/>
        </w:rPr>
        <w:t>samodzielne publiczne zakłady opieki zdrowotnej,</w:t>
      </w:r>
    </w:p>
    <w:p w14:paraId="20C9892D" w14:textId="110F293B" w:rsidR="005A0847" w:rsidRDefault="005A0847" w:rsidP="00D17412">
      <w:pPr>
        <w:pStyle w:val="Akapitzlist"/>
        <w:numPr>
          <w:ilvl w:val="0"/>
          <w:numId w:val="11"/>
        </w:numPr>
        <w:spacing w:before="60" w:after="60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 w:rsidR="001679CA"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1679CA" w:rsidRPr="00CC0DB1">
        <w:rPr>
          <w:rFonts w:ascii="Arial" w:hAnsi="Arial" w:cs="Arial"/>
          <w:sz w:val="24"/>
          <w:szCs w:val="24"/>
        </w:rPr>
        <w:t>prywatn</w:t>
      </w:r>
      <w:r w:rsidR="001679CA">
        <w:rPr>
          <w:rFonts w:ascii="Arial" w:hAnsi="Arial" w:cs="Arial"/>
          <w:sz w:val="24"/>
          <w:szCs w:val="24"/>
        </w:rPr>
        <w:t>i</w:t>
      </w:r>
      <w:r w:rsidR="001679CA" w:rsidRPr="00CC0DB1">
        <w:rPr>
          <w:rFonts w:ascii="Arial" w:hAnsi="Arial" w:cs="Arial"/>
          <w:sz w:val="24"/>
          <w:szCs w:val="24"/>
        </w:rPr>
        <w:t xml:space="preserve"> </w:t>
      </w:r>
      <w:r w:rsidRPr="00CC0DB1">
        <w:rPr>
          <w:rFonts w:ascii="Arial" w:hAnsi="Arial" w:cs="Arial"/>
          <w:sz w:val="24"/>
          <w:szCs w:val="24"/>
        </w:rPr>
        <w:t xml:space="preserve">współpracujący z podmiotami publicznymi w przypadku projektów realizowanych w formule partnerstwa publiczno-prywatnego, </w:t>
      </w:r>
    </w:p>
    <w:p w14:paraId="4052ED25" w14:textId="0447CD18" w:rsidR="00DF43B9" w:rsidRPr="00D17412" w:rsidRDefault="005A0847" w:rsidP="00D17412">
      <w:pPr>
        <w:pStyle w:val="Akapitzlist"/>
        <w:numPr>
          <w:ilvl w:val="0"/>
          <w:numId w:val="11"/>
        </w:numPr>
        <w:spacing w:before="60" w:after="60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2803E7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udziałem </w:t>
      </w:r>
      <w:proofErr w:type="spellStart"/>
      <w:r w:rsidRPr="00CC0DB1">
        <w:rPr>
          <w:rFonts w:ascii="Arial" w:hAnsi="Arial" w:cs="Arial"/>
          <w:sz w:val="24"/>
          <w:szCs w:val="24"/>
        </w:rPr>
        <w:t>jst</w:t>
      </w:r>
      <w:proofErr w:type="spellEnd"/>
      <w:r w:rsidRPr="00CC0DB1">
        <w:rPr>
          <w:rFonts w:ascii="Arial" w:hAnsi="Arial" w:cs="Arial"/>
          <w:sz w:val="24"/>
          <w:szCs w:val="24"/>
        </w:rPr>
        <w:t xml:space="preserve"> realizując</w:t>
      </w:r>
      <w:r w:rsidR="001679CA">
        <w:rPr>
          <w:rFonts w:ascii="Arial" w:hAnsi="Arial" w:cs="Arial"/>
          <w:sz w:val="24"/>
          <w:szCs w:val="24"/>
          <w:lang w:val="pl-PL"/>
        </w:rPr>
        <w:t>e</w:t>
      </w:r>
      <w:r w:rsidRPr="00CC0DB1">
        <w:rPr>
          <w:rFonts w:ascii="Arial" w:hAnsi="Arial" w:cs="Arial"/>
          <w:sz w:val="24"/>
          <w:szCs w:val="24"/>
        </w:rPr>
        <w:t xml:space="preserve"> przedsięwzięcia medyczne</w:t>
      </w:r>
      <w:r w:rsidR="0090611F">
        <w:rPr>
          <w:rFonts w:ascii="Arial" w:hAnsi="Arial" w:cs="Arial"/>
          <w:sz w:val="24"/>
          <w:szCs w:val="24"/>
          <w:lang w:val="pl-PL"/>
        </w:rPr>
        <w:t>.</w:t>
      </w:r>
    </w:p>
    <w:p w14:paraId="73A33873" w14:textId="527FFBA2" w:rsidR="004877AC" w:rsidRPr="00914E8B" w:rsidRDefault="00DF43B9" w:rsidP="00D17412">
      <w:pPr>
        <w:spacing w:after="0"/>
        <w:rPr>
          <w:rFonts w:ascii="Arial" w:hAnsi="Arial" w:cs="Arial"/>
          <w:color w:val="000000"/>
          <w:sz w:val="24"/>
          <w:szCs w:val="24"/>
          <w:lang w:val="x-none"/>
        </w:rPr>
      </w:pPr>
      <w:r w:rsidRPr="005A0847">
        <w:rPr>
          <w:rFonts w:ascii="Arial" w:hAnsi="Arial" w:cs="Arial"/>
          <w:color w:val="000000"/>
          <w:sz w:val="24"/>
          <w:szCs w:val="24"/>
        </w:rPr>
        <w:lastRenderedPageBreak/>
        <w:t>Zakres wsparcia to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990955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AF4421" w:rsidRPr="00AF4421">
        <w:rPr>
          <w:rFonts w:ascii="Arial" w:hAnsi="Arial" w:cs="Arial"/>
          <w:color w:val="000000"/>
          <w:sz w:val="24"/>
          <w:szCs w:val="24"/>
        </w:rPr>
        <w:t>ambulatoryjnej opieki specjalistycznej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DA6E7B" w:rsidRPr="00DA6E7B">
        <w:rPr>
          <w:rFonts w:ascii="Arial" w:hAnsi="Arial" w:cs="Arial"/>
          <w:color w:val="000000"/>
          <w:sz w:val="24"/>
          <w:szCs w:val="24"/>
        </w:rPr>
        <w:t>rozwój rehabilitacji medycznej</w:t>
      </w:r>
      <w:ins w:id="0" w:author="Monika Stegent" w:date="2026-01-13T13:30:00Z" w16du:dateUtc="2026-01-13T12:30:00Z">
        <w:r w:rsidR="005F3DE0">
          <w:rPr>
            <w:rStyle w:val="Odwoanieprzypisudolnego"/>
            <w:rFonts w:ascii="Arial" w:hAnsi="Arial" w:cs="Arial"/>
            <w:bCs/>
            <w:sz w:val="24"/>
            <w:szCs w:val="24"/>
          </w:rPr>
          <w:footnoteReference w:id="1"/>
        </w:r>
      </w:ins>
      <w:r w:rsidR="00DA6E7B" w:rsidRPr="00DA6E7B">
        <w:rPr>
          <w:rFonts w:ascii="Arial" w:hAnsi="Arial" w:cs="Arial"/>
          <w:color w:val="000000"/>
          <w:sz w:val="24"/>
          <w:szCs w:val="24"/>
        </w:rPr>
        <w:t xml:space="preserve"> w warunkach ambulatoryjnych, dziennych i domowych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AF4421" w:rsidRPr="00AF4421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AF4421">
        <w:t>.</w:t>
      </w:r>
    </w:p>
    <w:p w14:paraId="345F8DE6" w14:textId="2E17A651" w:rsidR="005172B5" w:rsidRPr="00E80DDF" w:rsidRDefault="00EB5D94" w:rsidP="00D17412">
      <w:pPr>
        <w:pStyle w:val="Nagwek1"/>
      </w:pPr>
      <w:r w:rsidRPr="00E80DDF">
        <w:t xml:space="preserve">A. </w:t>
      </w:r>
      <w:r w:rsidR="007257F1" w:rsidRPr="00E80DDF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D17412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3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3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D17412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3214EB1F" w:rsidR="003C40D0" w:rsidRPr="00D17412" w:rsidRDefault="003C40D0" w:rsidP="00D17412">
            <w:pPr>
              <w:pStyle w:val="Akapitzlist"/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D1741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D17412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C541D93" w14:textId="30FB613F" w:rsidR="00130AFA" w:rsidRPr="00D17412" w:rsidRDefault="00B50FE7" w:rsidP="00D17412">
            <w:pPr>
              <w:numPr>
                <w:ilvl w:val="0"/>
                <w:numId w:val="6"/>
              </w:num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C07AE71" w14:textId="21FF6CCB" w:rsidR="003C40D0" w:rsidRPr="00E80DDF" w:rsidRDefault="003C40D0" w:rsidP="00D17412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36CE8CAC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2CF773B5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D17412">
            <w:p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66CDEFB" w:rsidR="00DC01E9" w:rsidRPr="00EC5077" w:rsidRDefault="003C40D0" w:rsidP="0008069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</w:t>
            </w:r>
            <w:r w:rsidR="001250CF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których mowa:</w:t>
            </w:r>
          </w:p>
          <w:p w14:paraId="1BE03F6D" w14:textId="77777777" w:rsidR="00080697" w:rsidRPr="00080697" w:rsidRDefault="00080697" w:rsidP="00080697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4" w:author="Monika Stegent" w:date="2025-10-27T11:35:00Z" w16du:dateUtc="2025-10-27T10:35:00Z"/>
                <w:rFonts w:ascii="Arial" w:hAnsi="Arial" w:cs="Arial"/>
                <w:sz w:val="24"/>
                <w:szCs w:val="24"/>
                <w:rPrChange w:id="5" w:author="Monika Stegent" w:date="2025-10-27T11:37:00Z" w16du:dateUtc="2025-10-27T10:37:00Z">
                  <w:rPr>
                    <w:ins w:id="6" w:author="Monika Stegent" w:date="2025-10-27T11:35:00Z" w16du:dateUtc="2025-10-27T10:35:00Z"/>
                  </w:rPr>
                </w:rPrChange>
              </w:rPr>
            </w:pPr>
            <w:ins w:id="7" w:author="Monika Stegent" w:date="2025-10-27T11:35:00Z" w16du:dateUtc="2025-10-27T10:35:00Z">
              <w:r w:rsidRPr="00080697">
                <w:rPr>
                  <w:rFonts w:ascii="Arial" w:hAnsi="Arial" w:cs="Arial"/>
                  <w:sz w:val="24"/>
                  <w:szCs w:val="24"/>
                  <w:rPrChange w:id="8" w:author="Monika Stegent" w:date="2025-10-27T11:37:00Z" w16du:dateUtc="2025-10-27T10:37:00Z">
                    <w:rPr/>
                  </w:rPrChange>
                </w:rPr>
                <w:t>w art. 7 ust. 1 rozporządzenia nr 2021/1058</w:t>
              </w:r>
              <w:r w:rsidRPr="00547827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4"/>
              </w:r>
              <w:r w:rsidRPr="00080697">
                <w:rPr>
                  <w:rFonts w:ascii="Arial" w:hAnsi="Arial" w:cs="Arial"/>
                  <w:sz w:val="24"/>
                  <w:szCs w:val="24"/>
                  <w:rPrChange w:id="12" w:author="Monika Stegent" w:date="2025-10-27T11:37:00Z" w16du:dateUtc="2025-10-27T10:37:00Z">
                    <w:rPr/>
                  </w:rPrChange>
                </w:rPr>
                <w:t>,</w:t>
              </w:r>
            </w:ins>
          </w:p>
          <w:p w14:paraId="24F6CF4F" w14:textId="77777777" w:rsidR="00080697" w:rsidRDefault="00080697" w:rsidP="00080697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13" w:author="Monika Stegent" w:date="2025-10-27T11:35:00Z" w16du:dateUtc="2025-10-27T10:35:00Z"/>
                <w:rFonts w:ascii="Arial" w:hAnsi="Arial" w:cs="Arial"/>
                <w:sz w:val="24"/>
                <w:szCs w:val="24"/>
              </w:rPr>
            </w:pPr>
            <w:ins w:id="14" w:author="Monika Stegent" w:date="2025-10-27T11:35:00Z" w16du:dateUtc="2025-10-27T10:35:00Z">
              <w:r w:rsidRPr="00080697">
                <w:rPr>
                  <w:rFonts w:ascii="Arial" w:hAnsi="Arial" w:cs="Arial"/>
                  <w:sz w:val="24"/>
                  <w:szCs w:val="24"/>
                  <w:rPrChange w:id="15" w:author="Monika Stegent" w:date="2025-10-27T11:35:00Z" w16du:dateUtc="2025-10-27T10:35:00Z">
                    <w:rPr/>
                  </w:rPrChange>
                </w:rPr>
                <w:t>w art. 1 rozporządzenia Nr 651/2014</w:t>
              </w:r>
              <w:r w:rsidRPr="00547827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5"/>
              </w:r>
              <w:r w:rsidRPr="00080697">
                <w:rPr>
                  <w:rFonts w:ascii="Arial" w:hAnsi="Arial" w:cs="Arial"/>
                  <w:sz w:val="24"/>
                  <w:szCs w:val="24"/>
                  <w:rPrChange w:id="18" w:author="Monika Stegent" w:date="2025-10-27T11:35:00Z" w16du:dateUtc="2025-10-27T10:35:00Z">
                    <w:rPr/>
                  </w:rPrChange>
                </w:rPr>
                <w:t>,</w:t>
              </w:r>
            </w:ins>
          </w:p>
          <w:p w14:paraId="1E3346B7" w14:textId="1AD62930" w:rsidR="00080697" w:rsidRPr="00080697" w:rsidRDefault="00080697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19" w:author="Monika Stegent" w:date="2025-10-27T11:35:00Z" w16du:dateUtc="2025-10-27T10:35:00Z"/>
                <w:rFonts w:ascii="Arial" w:hAnsi="Arial" w:cs="Arial"/>
                <w:sz w:val="24"/>
                <w:szCs w:val="24"/>
                <w:rPrChange w:id="20" w:author="Monika Stegent" w:date="2025-10-27T11:35:00Z" w16du:dateUtc="2025-10-27T10:35:00Z">
                  <w:rPr>
                    <w:ins w:id="21" w:author="Monika Stegent" w:date="2025-10-27T11:35:00Z" w16du:dateUtc="2025-10-27T10:35:00Z"/>
                  </w:rPr>
                </w:rPrChange>
              </w:rPr>
              <w:pPrChange w:id="22" w:author="Monika Stegent" w:date="2025-10-27T11:35:00Z" w16du:dateUtc="2025-10-27T10:35:00Z">
                <w:pPr>
                  <w:numPr>
                    <w:numId w:val="23"/>
                  </w:numPr>
                  <w:autoSpaceDE w:val="0"/>
                  <w:autoSpaceDN w:val="0"/>
                  <w:adjustRightInd w:val="0"/>
                  <w:spacing w:before="100" w:beforeAutospacing="1" w:after="100" w:afterAutospacing="1"/>
                  <w:ind w:left="360" w:hanging="360"/>
                </w:pPr>
              </w:pPrChange>
            </w:pPr>
            <w:ins w:id="23" w:author="Monika Stegent" w:date="2025-10-27T11:35:00Z" w16du:dateUtc="2025-10-27T10:35:00Z">
              <w:r w:rsidRPr="00080697">
                <w:rPr>
                  <w:rFonts w:ascii="Arial" w:hAnsi="Arial" w:cs="Arial"/>
                  <w:sz w:val="24"/>
                  <w:szCs w:val="24"/>
                  <w:rPrChange w:id="24" w:author="Monika Stegent" w:date="2025-10-27T11:35:00Z" w16du:dateUtc="2025-10-27T10:35:00Z">
                    <w:rPr/>
                  </w:rPrChange>
                </w:rPr>
                <w:t>w art. 1 rozporządzenia nr 2023/2831</w:t>
              </w:r>
              <w:r w:rsidRPr="00547827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6"/>
              </w:r>
              <w:r w:rsidRPr="00080697">
                <w:rPr>
                  <w:rFonts w:ascii="Arial" w:hAnsi="Arial" w:cs="Arial"/>
                  <w:sz w:val="24"/>
                  <w:szCs w:val="24"/>
                  <w:rPrChange w:id="27" w:author="Monika Stegent" w:date="2025-10-27T11:35:00Z" w16du:dateUtc="2025-10-27T10:35:00Z">
                    <w:rPr/>
                  </w:rPrChange>
                </w:rPr>
                <w:t>,</w:t>
              </w:r>
            </w:ins>
          </w:p>
          <w:p w14:paraId="06F30F11" w14:textId="243C3D27" w:rsidR="00DC01E9" w:rsidRPr="00EC5077" w:rsidDel="00080697" w:rsidRDefault="00DC01E9" w:rsidP="0008069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del w:id="28" w:author="Monika Stegent" w:date="2025-10-27T11:35:00Z" w16du:dateUtc="2025-10-27T10:35:00Z"/>
                <w:rFonts w:ascii="Arial" w:hAnsi="Arial" w:cs="Arial"/>
                <w:sz w:val="24"/>
                <w:szCs w:val="24"/>
              </w:rPr>
            </w:pPr>
            <w:del w:id="29" w:author="Monika Stegent" w:date="2025-10-27T11:35:00Z" w16du:dateUtc="2025-10-27T10:35:00Z">
              <w:r w:rsidRPr="00EC5077" w:rsidDel="00080697">
                <w:rPr>
                  <w:rFonts w:ascii="Arial" w:hAnsi="Arial" w:cs="Arial"/>
                  <w:sz w:val="24"/>
                  <w:szCs w:val="24"/>
                </w:rPr>
                <w:delText>w art. 7 ust. 1 rozporządzenia nr 2021/1058</w:delText>
              </w:r>
              <w:r w:rsidR="006C74AB" w:rsidRPr="00EC5077" w:rsidDel="00080697">
                <w:rPr>
                  <w:rFonts w:ascii="Arial" w:hAnsi="Arial" w:cs="Arial"/>
                  <w:sz w:val="24"/>
                  <w:szCs w:val="24"/>
                </w:rPr>
                <w:delText xml:space="preserve"> (</w:delText>
              </w:r>
              <w:r w:rsidR="006C74AB" w:rsidRPr="00EC5077" w:rsidDel="00080697">
                <w:rPr>
                  <w:rFonts w:ascii="Arial" w:hAnsi="Arial" w:cs="Arial"/>
                  <w:sz w:val="24"/>
                  <w:szCs w:val="24"/>
                  <w:shd w:val="clear" w:color="auto" w:fill="FFFFFF"/>
                </w:rPr>
                <w:delText>Rozporządzenie Parlamentu Europejskiego i Rady (UE) 2021/1058 z dnia 24 czerwca 2021 r. w sprawie Europejskiego Funduszu Rozwoju Regionalnego i</w:delText>
              </w:r>
              <w:r w:rsidR="008C5E9B" w:rsidRPr="00EC5077" w:rsidDel="00080697">
                <w:rPr>
                  <w:rFonts w:ascii="Arial" w:hAnsi="Arial" w:cs="Arial"/>
                  <w:sz w:val="24"/>
                  <w:szCs w:val="24"/>
                  <w:shd w:val="clear" w:color="auto" w:fill="FFFFFF"/>
                </w:rPr>
                <w:delText> </w:delText>
              </w:r>
              <w:r w:rsidR="006C74AB" w:rsidRPr="00EC5077" w:rsidDel="00080697">
                <w:rPr>
                  <w:rFonts w:ascii="Arial" w:hAnsi="Arial" w:cs="Arial"/>
                  <w:sz w:val="24"/>
                  <w:szCs w:val="24"/>
                  <w:shd w:val="clear" w:color="auto" w:fill="FFFFFF"/>
                </w:rPr>
                <w:delText>Funduszu Spójności (Dz. U. UE. L. z 2021 r. Nr 231, str.</w:delText>
              </w:r>
              <w:r w:rsidR="001250CF" w:rsidRPr="00EC5077" w:rsidDel="00080697">
                <w:rPr>
                  <w:rFonts w:ascii="Arial" w:hAnsi="Arial" w:cs="Arial"/>
                  <w:sz w:val="24"/>
                  <w:szCs w:val="24"/>
                  <w:shd w:val="clear" w:color="auto" w:fill="FFFFFF"/>
                </w:rPr>
                <w:delText> </w:delText>
              </w:r>
              <w:r w:rsidR="006C74AB" w:rsidRPr="00EC5077" w:rsidDel="00080697">
                <w:rPr>
                  <w:rFonts w:ascii="Arial" w:hAnsi="Arial" w:cs="Arial"/>
                  <w:sz w:val="24"/>
                  <w:szCs w:val="24"/>
                  <w:shd w:val="clear" w:color="auto" w:fill="FFFFFF"/>
                </w:rPr>
                <w:delText>60 z późn. zm.);</w:delText>
              </w:r>
            </w:del>
          </w:p>
          <w:p w14:paraId="3595ACA9" w14:textId="18FA62BC" w:rsidR="003C40D0" w:rsidRPr="00E80DDF" w:rsidDel="00080697" w:rsidRDefault="003C40D0" w:rsidP="0008069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del w:id="30" w:author="Monika Stegent" w:date="2025-10-27T11:35:00Z" w16du:dateUtc="2025-10-27T10:35:00Z"/>
                <w:rFonts w:ascii="Arial" w:hAnsi="Arial" w:cs="Arial"/>
                <w:sz w:val="24"/>
                <w:szCs w:val="24"/>
              </w:rPr>
            </w:pPr>
            <w:del w:id="31" w:author="Monika Stegent" w:date="2025-10-27T11:35:00Z" w16du:dateUtc="2025-10-27T10:35:00Z">
              <w:r w:rsidRPr="00E80DDF" w:rsidDel="00080697">
                <w:rPr>
                  <w:rFonts w:ascii="Arial" w:hAnsi="Arial" w:cs="Arial"/>
                  <w:sz w:val="24"/>
                  <w:szCs w:val="24"/>
                </w:rPr>
                <w:delText>w art. 1 Rozporządzenia Komisji (UE) Nr 651/2014 z dnia 17 czerwca 2014 r. uznającego niektóre rodzaje pomocy za zgodne z rynkiem wewnętrznym w zastosowaniu art. 107 i 108 Traktatu) (Dz. Urz. UE L 187 z 26.06.2014 z</w:delText>
              </w:r>
              <w:r w:rsidR="001250CF" w:rsidRPr="00E80DDF" w:rsidDel="00080697">
                <w:rPr>
                  <w:rFonts w:ascii="Arial" w:hAnsi="Arial" w:cs="Arial"/>
                  <w:sz w:val="24"/>
                  <w:szCs w:val="24"/>
                </w:rPr>
                <w:delText> </w:delText>
              </w:r>
              <w:r w:rsidRPr="00E80DDF" w:rsidDel="00080697">
                <w:rPr>
                  <w:rFonts w:ascii="Arial" w:hAnsi="Arial" w:cs="Arial"/>
                  <w:sz w:val="24"/>
                  <w:szCs w:val="24"/>
                </w:rPr>
                <w:delText>późn. zm.)</w:delText>
              </w:r>
              <w:r w:rsidR="006C74AB" w:rsidRPr="00E80DDF" w:rsidDel="00080697">
                <w:rPr>
                  <w:rFonts w:ascii="Arial" w:hAnsi="Arial" w:cs="Arial"/>
                  <w:sz w:val="24"/>
                  <w:szCs w:val="24"/>
                </w:rPr>
                <w:delText>;</w:delText>
              </w:r>
            </w:del>
          </w:p>
          <w:p w14:paraId="6ECC84BF" w14:textId="698264C3" w:rsidR="00B2167C" w:rsidRPr="00B2167C" w:rsidDel="00080697" w:rsidRDefault="00B2167C" w:rsidP="00080697">
            <w:pPr>
              <w:pStyle w:val="Akapitzlist"/>
              <w:numPr>
                <w:ilvl w:val="0"/>
                <w:numId w:val="23"/>
              </w:numPr>
              <w:rPr>
                <w:del w:id="32" w:author="Monika Stegent" w:date="2025-10-27T11:35:00Z" w16du:dateUtc="2025-10-27T10:35:00Z"/>
                <w:rFonts w:ascii="Arial" w:hAnsi="Arial" w:cs="Arial"/>
                <w:sz w:val="24"/>
                <w:szCs w:val="24"/>
                <w:lang w:val="pl-PL"/>
              </w:rPr>
            </w:pPr>
            <w:del w:id="33" w:author="Monika Stegent" w:date="2025-10-27T11:35:00Z" w16du:dateUtc="2025-10-27T10:35:00Z">
              <w:r w:rsidRPr="00B2167C" w:rsidDel="00080697">
                <w:rPr>
                  <w:rFonts w:ascii="Arial" w:hAnsi="Arial" w:cs="Arial"/>
                  <w:sz w:val="24"/>
                  <w:szCs w:val="24"/>
                  <w:lang w:val="pl-PL"/>
                </w:rPr>
                <w:delText>w art. 1 rozporządzenia nr 2023/2831 (Rozporządzenie Komisji (UE) 2023/2831 z dnia 13 grudnia 2023 r. w</w:delText>
              </w:r>
              <w:r w:rsidR="008C5E9B" w:rsidDel="00080697">
                <w:rPr>
                  <w:rFonts w:ascii="Arial" w:hAnsi="Arial" w:cs="Arial"/>
                  <w:sz w:val="24"/>
                  <w:szCs w:val="24"/>
                  <w:lang w:val="pl-PL"/>
                </w:rPr>
                <w:delText> </w:delText>
              </w:r>
              <w:r w:rsidRPr="00B2167C" w:rsidDel="00080697">
                <w:rPr>
                  <w:rFonts w:ascii="Arial" w:hAnsi="Arial" w:cs="Arial"/>
                  <w:sz w:val="24"/>
                  <w:szCs w:val="24"/>
                  <w:lang w:val="pl-PL"/>
                </w:rPr>
                <w:delText>sprawie stosowania art. 107 i 108 Traktatu o funkcjonowaniu Unii Europejskiej do pomocy de minimis (Dz. U. UE. L. z 2023 r. poz. 2831).</w:delText>
              </w:r>
            </w:del>
          </w:p>
          <w:p w14:paraId="04DB05BF" w14:textId="298AB59A" w:rsidR="003C40D0" w:rsidRPr="00EC5077" w:rsidRDefault="003C40D0" w:rsidP="0008069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</w:t>
            </w:r>
            <w:r w:rsidRPr="00EC5077">
              <w:rPr>
                <w:rFonts w:ascii="Arial" w:hAnsi="Arial" w:cs="Arial"/>
                <w:sz w:val="24"/>
                <w:szCs w:val="24"/>
              </w:rPr>
              <w:lastRenderedPageBreak/>
              <w:t>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2021/1060</w:t>
            </w:r>
            <w:r w:rsidR="006A74D7" w:rsidRPr="00EC507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17820A4" w14:textId="707F4723" w:rsidR="006A74D7" w:rsidRPr="00E80DDF" w:rsidRDefault="006A74D7" w:rsidP="0008069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7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8890C84" w14:textId="731FA83C" w:rsidR="003C40D0" w:rsidRPr="00415D16" w:rsidRDefault="00424E6D" w:rsidP="0008069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</w:t>
            </w:r>
            <w:ins w:id="34" w:author="Monika Stegent" w:date="2025-10-27T11:43:00Z">
              <w:r w:rsidR="00656B80" w:rsidRPr="00656B80">
                <w:rPr>
                  <w:rFonts w:ascii="Arial" w:hAnsi="Arial" w:cs="Arial"/>
                  <w:sz w:val="24"/>
                  <w:szCs w:val="24"/>
                  <w:lang w:val="pl-PL"/>
                </w:rPr>
                <w:t>zdefiniowanym w art. 2 pkt. 18 rozporządzenia Nr 651/2014 z dnia 17 czerwca 2014 r. uznające</w:t>
              </w:r>
            </w:ins>
            <w:ins w:id="35" w:author="Monika Stegent" w:date="2025-10-27T11:43:00Z" w16du:dateUtc="2025-10-27T10:43:00Z">
              <w:r w:rsidR="00656B80">
                <w:rPr>
                  <w:rFonts w:ascii="Arial" w:hAnsi="Arial" w:cs="Arial"/>
                  <w:sz w:val="24"/>
                  <w:szCs w:val="24"/>
                  <w:lang w:val="pl-PL"/>
                </w:rPr>
                <w:t>go</w:t>
              </w:r>
            </w:ins>
            <w:ins w:id="36" w:author="Monika Stegent" w:date="2025-10-27T11:43:00Z">
              <w:r w:rsidR="00656B80" w:rsidRPr="00656B80">
                <w:rPr>
                  <w:rFonts w:ascii="Arial" w:hAnsi="Arial" w:cs="Arial"/>
                  <w:sz w:val="24"/>
                  <w:szCs w:val="24"/>
                  <w:lang w:val="pl-PL"/>
                </w:rPr>
                <w:t xml:space="preserve"> niektóre rodzaje pomocy za zgodne z rynkiem wewnętrznym w zastosowaniu art. 107 i 108 Traktatu (tekst mający znaczenie dla EOG).</w:t>
              </w:r>
            </w:ins>
            <w:del w:id="37" w:author="Monika Stegent" w:date="2025-10-27T11:43:00Z" w16du:dateUtc="2025-10-27T10:43:00Z">
              <w:r w:rsidRPr="00E80DDF" w:rsidDel="00656B80">
                <w:rPr>
                  <w:rFonts w:ascii="Arial" w:hAnsi="Arial" w:cs="Arial"/>
                  <w:sz w:val="24"/>
                  <w:szCs w:val="24"/>
                  <w:lang w:val="pl-PL"/>
                </w:rPr>
                <w:delText>w</w:delText>
              </w:r>
              <w:r w:rsidR="001250CF" w:rsidRPr="00E80DDF" w:rsidDel="00656B80">
                <w:rPr>
                  <w:rFonts w:ascii="Arial" w:hAnsi="Arial" w:cs="Arial"/>
                  <w:sz w:val="24"/>
                  <w:szCs w:val="24"/>
                  <w:lang w:val="pl-PL"/>
                </w:rPr>
                <w:delText> </w:delText>
              </w:r>
              <w:r w:rsidRPr="00E80DDF" w:rsidDel="00656B80">
                <w:rPr>
                  <w:rFonts w:ascii="Arial" w:hAnsi="Arial" w:cs="Arial"/>
                  <w:sz w:val="24"/>
                  <w:szCs w:val="24"/>
                  <w:lang w:val="pl-PL"/>
                </w:rPr>
                <w:delText>rozumieniu pkt. 24 Wytycznych dotyczących pomocy państwa na ratowanie i restrukturyzację przedsiębiorstw niefinansowych znajdujących się w trudnej sytuacji (Dz. Urz. UE C 249/1 z 31.07.2014 r.).</w:delText>
              </w:r>
            </w:del>
          </w:p>
          <w:p w14:paraId="76E01E32" w14:textId="0D752009" w:rsidR="003C40D0" w:rsidRPr="00E80DDF" w:rsidRDefault="003C40D0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</w:t>
            </w:r>
            <w:r w:rsidR="00415D16">
              <w:rPr>
                <w:rFonts w:ascii="Arial" w:hAnsi="Arial" w:cs="Arial"/>
                <w:sz w:val="24"/>
                <w:szCs w:val="24"/>
              </w:rPr>
              <w:t>r</w:t>
            </w:r>
            <w:r w:rsidRPr="00E80DDF">
              <w:rPr>
                <w:rFonts w:ascii="Arial" w:hAnsi="Arial" w:cs="Arial"/>
                <w:sz w:val="24"/>
                <w:szCs w:val="24"/>
              </w:rPr>
              <w:t>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7F437A1" w14:textId="6E9C73E4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BA45D8" w14:textId="0316DA35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1EBDD7C8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46CEF12" w14:textId="1433F79B" w:rsidR="003040AA" w:rsidRPr="00E80DDF" w:rsidRDefault="003040A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059" w:type="dxa"/>
          </w:tcPr>
          <w:p w14:paraId="60539769" w14:textId="115BFD5A" w:rsidR="003040AA" w:rsidRPr="00E80DDF" w:rsidRDefault="003040AA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771F40FE" w14:textId="434BD1E5" w:rsidR="00914E8B" w:rsidRPr="00E80DDF" w:rsidRDefault="003040AA" w:rsidP="00415D16">
            <w:pPr>
              <w:spacing w:before="60"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E80DDF" w:rsidRDefault="003040AA" w:rsidP="00D17412">
            <w:pPr>
              <w:spacing w:before="6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2A789493" w14:textId="740BD3CB" w:rsidR="003040AA" w:rsidRPr="00E80DDF" w:rsidRDefault="003040A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634C5C" w14:textId="04C9162D" w:rsidR="003040AA" w:rsidRPr="00E80DDF" w:rsidRDefault="003040A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7560FA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3B53D94" w14:textId="3164608A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7A8FBB4B" w14:textId="48781F0B" w:rsidR="00130AFA" w:rsidRPr="00E80DDF" w:rsidRDefault="003040A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6E2910EE" w14:textId="050D5460" w:rsidR="003040AA" w:rsidRPr="00E80DDF" w:rsidRDefault="003040AA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6FED6DD1" w14:textId="72D85DB4" w:rsidR="003040AA" w:rsidRPr="00E80DDF" w:rsidRDefault="003040A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718FBED8" w:rsidR="003040AA" w:rsidRPr="00E80DDF" w:rsidRDefault="003040A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77777777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del w:id="38" w:author="Monika Stegent" w:date="2025-10-29T13:01:00Z" w16du:dateUtc="2025-10-29T12:01:00Z">
              <w:r w:rsidRPr="00E80DDF" w:rsidDel="00576ED5">
                <w:rPr>
                  <w:rFonts w:ascii="Arial" w:hAnsi="Arial" w:cs="Arial"/>
                  <w:sz w:val="24"/>
                  <w:szCs w:val="24"/>
                </w:rPr>
                <w:delText xml:space="preserve"> (wartość logiczna: „TAK” lu</w:delText>
              </w:r>
            </w:del>
            <w:del w:id="39" w:author="Monika Stegent" w:date="2025-10-29T13:00:00Z" w16du:dateUtc="2025-10-29T12:00:00Z">
              <w:r w:rsidRPr="00E80DDF" w:rsidDel="00576ED5">
                <w:rPr>
                  <w:rFonts w:ascii="Arial" w:hAnsi="Arial" w:cs="Arial"/>
                  <w:sz w:val="24"/>
                  <w:szCs w:val="24"/>
                </w:rPr>
                <w:delText>b „NIE DOTYCZY”)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796BBC" w14:textId="3299596F" w:rsidR="003040AA" w:rsidRPr="00E80DDF" w:rsidRDefault="003040A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11B0" w:rsidRPr="00E80DDF" w14:paraId="6E3C67EE" w14:textId="77777777" w:rsidTr="00415D16">
        <w:trPr>
          <w:trHeight w:val="774"/>
        </w:trPr>
        <w:tc>
          <w:tcPr>
            <w:tcW w:w="1110" w:type="dxa"/>
            <w:vAlign w:val="center"/>
          </w:tcPr>
          <w:p w14:paraId="2499687F" w14:textId="762FD455" w:rsidR="004711B0" w:rsidRPr="00E80DDF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996" w:type="dxa"/>
            <w:vAlign w:val="center"/>
          </w:tcPr>
          <w:p w14:paraId="2C4A9047" w14:textId="0B3ECCAF" w:rsidR="004711B0" w:rsidRPr="00E80DDF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711B0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681F6E64" w14:textId="77777777" w:rsidR="004711B0" w:rsidRPr="00400F03" w:rsidRDefault="004711B0" w:rsidP="00415D1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 xml:space="preserve">na moment złożenia wniosku o dofinansowanie wnioskodawca posiada prawo do dysponowania gruntami lub obiektami na cele inwestycji, posiada wymaganą dokumentację techniczną i projektową, </w:t>
            </w:r>
            <w:r w:rsidRPr="00400F03">
              <w:rPr>
                <w:rFonts w:ascii="Arial" w:hAnsi="Arial" w:cs="Arial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1F94BFBD" w14:textId="3F96C4AE" w:rsidR="004711B0" w:rsidRPr="005A20D9" w:rsidRDefault="004711B0" w:rsidP="00DC6CCC">
            <w:pPr>
              <w:pStyle w:val="Tekstprzypisudolnego"/>
              <w:spacing w:before="120"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781BBE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781BBE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322241EB" w14:textId="5609588C" w:rsidR="004711B0" w:rsidRDefault="004711B0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40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A37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4790D6" w14:textId="77777777" w:rsidR="004711B0" w:rsidRPr="005526E5" w:rsidRDefault="004711B0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40"/>
          <w:p w14:paraId="438DB9DA" w14:textId="3F706617" w:rsidR="004711B0" w:rsidRPr="00E80DDF" w:rsidRDefault="004711B0" w:rsidP="006C63D5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1A98ED8" w14:textId="4008BFA1" w:rsidR="004711B0" w:rsidRPr="005526E5" w:rsidRDefault="004711B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EF53D7" w14:textId="2AAC6832" w:rsidR="004711B0" w:rsidRPr="005526E5" w:rsidRDefault="004711B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470320C" w14:textId="77777777" w:rsidR="004711B0" w:rsidRPr="005526E5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F1FB3AB" w14:textId="6B6AA357" w:rsidR="004711B0" w:rsidRPr="00E80DDF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11B0" w:rsidRPr="00E80DDF" w:rsidDel="001679CA" w14:paraId="6F207B4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5A499ACC" w14:textId="0910DC6A" w:rsidR="004711B0" w:rsidRPr="00E80DDF" w:rsidDel="001679CA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996" w:type="dxa"/>
            <w:vAlign w:val="center"/>
          </w:tcPr>
          <w:p w14:paraId="54C47C38" w14:textId="3B1A4F78" w:rsidR="004711B0" w:rsidRPr="00E80DDF" w:rsidDel="001679CA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4A4F2582" w14:textId="56081060" w:rsidR="004711B0" w:rsidRPr="0057084F" w:rsidRDefault="004711B0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ins w:id="41" w:author="Monika Stegent" w:date="2025-10-27T13:45:00Z" w16du:dateUtc="2025-10-27T12:45:00Z">
              <w:r w:rsidR="00A968D6">
                <w:rPr>
                  <w:rFonts w:ascii="Arial" w:hAnsi="Arial" w:cs="Arial"/>
                  <w:sz w:val="24"/>
                  <w:szCs w:val="24"/>
                </w:rPr>
                <w:t>24</w:t>
              </w:r>
            </w:ins>
            <w:del w:id="42" w:author="Monika Stegent" w:date="2025-10-27T13:45:00Z" w16du:dateUtc="2025-10-27T12:45:00Z">
              <w:r w:rsidRPr="00A968D6" w:rsidDel="00A968D6">
                <w:rPr>
                  <w:rFonts w:ascii="Arial" w:hAnsi="Arial" w:cs="Arial"/>
                  <w:sz w:val="24"/>
                  <w:szCs w:val="24"/>
                </w:rPr>
                <w:delText>36</w:delText>
              </w:r>
            </w:del>
            <w:r w:rsidRPr="0057084F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0E4E91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5708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698EC8D" w14:textId="1336DD6D" w:rsidR="004711B0" w:rsidRPr="0057084F" w:rsidRDefault="004711B0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10DE50B4" w14:textId="750930D8" w:rsidR="004711B0" w:rsidRPr="00E80DDF" w:rsidDel="001679CA" w:rsidRDefault="004711B0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5F1070DF" w14:textId="3325FE70" w:rsidR="004711B0" w:rsidRPr="0057084F" w:rsidRDefault="004711B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7084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74D549" w14:textId="539ED1F9" w:rsidR="004711B0" w:rsidRPr="0057084F" w:rsidRDefault="004711B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272332" w14:textId="77777777" w:rsidR="004711B0" w:rsidRPr="0057084F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CAD37F" w14:textId="0C7DE832" w:rsidR="004711B0" w:rsidRPr="00E80DDF" w:rsidDel="001679CA" w:rsidRDefault="004711B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77777777" w:rsidR="002C2CE8" w:rsidRPr="00E80DDF" w:rsidRDefault="00B10B0D" w:rsidP="00D17412">
      <w:pPr>
        <w:pStyle w:val="Nagwek1"/>
      </w:pPr>
      <w:r w:rsidRPr="00E80DDF">
        <w:lastRenderedPageBreak/>
        <w:t xml:space="preserve">B. </w:t>
      </w:r>
      <w:r w:rsidR="007257F1" w:rsidRPr="00E80DDF"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415D16">
        <w:trPr>
          <w:trHeight w:val="283"/>
          <w:tblHeader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5B9452F7" w:rsidR="004B12DD" w:rsidRPr="004B12DD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07D958FB" w14:textId="306ED463" w:rsidR="004B12DD" w:rsidRDefault="004B12DD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1679CA">
              <w:rPr>
                <w:rFonts w:ascii="Arial" w:hAnsi="Arial" w:cs="Arial"/>
                <w:sz w:val="24"/>
                <w:szCs w:val="24"/>
              </w:rPr>
              <w:t xml:space="preserve">są </w:t>
            </w:r>
          </w:p>
          <w:p w14:paraId="312759CB" w14:textId="70812A25" w:rsidR="00CC0DB1" w:rsidRPr="00343EF4" w:rsidRDefault="00CC0DB1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podmiot</w:t>
            </w:r>
            <w:r w:rsidR="001679CA">
              <w:rPr>
                <w:rFonts w:ascii="Arial" w:hAnsi="Arial" w:cs="Arial"/>
                <w:sz w:val="24"/>
                <w:szCs w:val="24"/>
              </w:rPr>
              <w:t>em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1679CA">
              <w:rPr>
                <w:rFonts w:ascii="Arial" w:hAnsi="Arial" w:cs="Arial"/>
                <w:sz w:val="24"/>
                <w:szCs w:val="24"/>
              </w:rPr>
              <w:t>m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działających w publicznym systemie ochrony zdrowia (Dz. U. z 202</w:t>
            </w:r>
            <w:r w:rsidR="001679CA">
              <w:rPr>
                <w:rFonts w:ascii="Arial" w:hAnsi="Arial" w:cs="Arial"/>
                <w:sz w:val="24"/>
                <w:szCs w:val="24"/>
              </w:rPr>
              <w:t>4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679CA">
              <w:rPr>
                <w:rFonts w:ascii="Arial" w:hAnsi="Arial" w:cs="Arial"/>
                <w:sz w:val="24"/>
                <w:szCs w:val="24"/>
              </w:rPr>
              <w:t>7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Pr="00343EF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EF4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1679CA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1DC21630" w14:textId="5B9B7B68" w:rsidR="00C2212C" w:rsidRPr="00EC5077" w:rsidRDefault="00C2212C" w:rsidP="00EC5077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samodzielny publiczny zakład opieki zdrowotnej,</w:t>
            </w:r>
          </w:p>
          <w:p w14:paraId="67911F7D" w14:textId="1B75C1FA" w:rsidR="00CC0DB1" w:rsidRPr="00EC5077" w:rsidRDefault="00CC0DB1" w:rsidP="00EC5077">
            <w:pPr>
              <w:pStyle w:val="Akapitzlist"/>
              <w:numPr>
                <w:ilvl w:val="0"/>
                <w:numId w:val="2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7D3A0D" w:rsidRPr="00EC5077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7B417FE5" w14:textId="724D1BF8" w:rsidR="004B12DD" w:rsidRPr="00415D16" w:rsidRDefault="00CC0DB1" w:rsidP="00EC5077">
            <w:pPr>
              <w:pStyle w:val="Akapitzlist"/>
              <w:numPr>
                <w:ilvl w:val="0"/>
                <w:numId w:val="25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 xml:space="preserve">spółka z udziałem </w:t>
            </w:r>
            <w:proofErr w:type="spellStart"/>
            <w:r w:rsidRPr="00CC0D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C0DB1">
              <w:rPr>
                <w:rFonts w:ascii="Arial" w:hAnsi="Arial" w:cs="Arial"/>
                <w:sz w:val="24"/>
                <w:szCs w:val="24"/>
              </w:rPr>
              <w:t xml:space="preserve"> realizująca przedsięwzięcia medyczne</w:t>
            </w:r>
            <w:r w:rsidR="007466C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02DA750" w14:textId="77777777" w:rsidR="005F3DE0" w:rsidRPr="00BA6B4F" w:rsidRDefault="005F3DE0" w:rsidP="005F3DE0">
            <w:pPr>
              <w:spacing w:before="60" w:after="60" w:line="240" w:lineRule="auto"/>
              <w:rPr>
                <w:ins w:id="43" w:author="Monika Stegent" w:date="2026-01-13T13:31:00Z" w16du:dateUtc="2026-01-13T12:31:00Z"/>
                <w:rFonts w:ascii="Arial" w:hAnsi="Arial" w:cs="Arial"/>
                <w:color w:val="000000" w:themeColor="text1"/>
                <w:sz w:val="24"/>
                <w:szCs w:val="24"/>
              </w:rPr>
            </w:pPr>
            <w:ins w:id="44" w:author="Monika Stegent" w:date="2026-01-13T13:31:00Z" w16du:dateUtc="2026-01-13T12:31:00Z">
              <w:r w:rsidRPr="00BA6B4F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 xml:space="preserve">Wsparcie ponadregionalnych podmiotów leczniczych, dla których </w:t>
              </w:r>
              <w:r w:rsidRPr="00BA6B4F">
                <w:rPr>
                  <w:rFonts w:ascii="Arial" w:hAnsi="Arial" w:cs="Arial"/>
                  <w:sz w:val="24"/>
                  <w:szCs w:val="24"/>
                </w:rPr>
                <w:t>podmiotem tworzącym jest minister, centralny organ administracji rządowej, publiczna uczelnia medyczna, publiczna uczelnia prowadząca działalność dydaktyczną i badawczą w dziedzinie nauk medycznych, Centrum Medyczne Kształcenia Podyplomowego) oraz w instytutach badawczych prowadzących badania naukowe i prace rozwojowe w dziedzinie nauk medycznych, uczestniczących w systemie ochrony zdrowia</w:t>
              </w:r>
              <w:r w:rsidRPr="00BA6B4F"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t xml:space="preserve">, nie będzie możliwe. </w:t>
              </w:r>
            </w:ins>
          </w:p>
          <w:p w14:paraId="603ABE33" w14:textId="0AACBF25" w:rsidR="004B12DD" w:rsidDel="005F3DE0" w:rsidRDefault="00F002E3" w:rsidP="00415D16">
            <w:pPr>
              <w:spacing w:before="60" w:after="120"/>
              <w:rPr>
                <w:del w:id="45" w:author="Monika Stegent" w:date="2026-01-13T13:31:00Z" w16du:dateUtc="2026-01-13T12:31:00Z"/>
                <w:rFonts w:ascii="Arial" w:hAnsi="Arial" w:cs="Arial"/>
                <w:sz w:val="24"/>
                <w:szCs w:val="24"/>
              </w:rPr>
            </w:pPr>
            <w:del w:id="46" w:author="Monika Stegent" w:date="2026-01-13T13:31:00Z" w16du:dateUtc="2026-01-13T12:31:00Z">
              <w:r w:rsidDel="005F3DE0">
                <w:rPr>
                  <w:rFonts w:ascii="Arial" w:hAnsi="Arial" w:cs="Arial"/>
                  <w:sz w:val="24"/>
                  <w:szCs w:val="24"/>
                </w:rPr>
                <w:delText xml:space="preserve">Wsparcie ponadregionalnych podmiotów leczniczych, dla których organem założycielskim lub prowadzącym jest minister lub wojewoda, nie będzie możliwe. </w:delText>
              </w:r>
            </w:del>
          </w:p>
          <w:p w14:paraId="644BAB46" w14:textId="5EDEB4BE" w:rsidR="004B12DD" w:rsidRPr="00A45AD4" w:rsidRDefault="004B12DD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A2A64E3" w14:textId="0EEA1BA5" w:rsidR="004B12DD" w:rsidRPr="004B12DD" w:rsidRDefault="004B12DD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239CE718" w14:textId="463348C8" w:rsidR="004B12DD" w:rsidRPr="004B12DD" w:rsidRDefault="004B12DD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A59F6" w14:textId="77777777" w:rsidR="004B12DD" w:rsidRPr="004B12DD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6A364D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6A364D">
              <w:rPr>
                <w:rFonts w:ascii="Arial" w:hAnsi="Arial" w:cs="Arial"/>
                <w:sz w:val="24"/>
                <w:szCs w:val="24"/>
              </w:rPr>
              <w:t> </w:t>
            </w:r>
            <w:r w:rsidRPr="006A364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A364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47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47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58D044B9" w:rsidR="00A74BB7" w:rsidRPr="00EC5077" w:rsidRDefault="00A40EFF" w:rsidP="00EC5077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poprawie dostępności do świadczeń realizowanych w</w:t>
            </w:r>
            <w:r w:rsidR="007D3A0D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ramach ambulatoryjnej opieki specjalistycznej oraz popraw</w:t>
            </w:r>
            <w:r w:rsidR="003308E3" w:rsidRPr="00EC5077">
              <w:rPr>
                <w:rFonts w:ascii="Arial" w:hAnsi="Arial" w:cs="Arial"/>
                <w:sz w:val="24"/>
                <w:szCs w:val="24"/>
              </w:rPr>
              <w:t>ie</w:t>
            </w:r>
            <w:r w:rsidRPr="00EC5077">
              <w:rPr>
                <w:rFonts w:ascii="Arial" w:hAnsi="Arial" w:cs="Arial"/>
                <w:sz w:val="24"/>
                <w:szCs w:val="24"/>
              </w:rPr>
              <w:t xml:space="preserve"> warunków ich udzielania, </w:t>
            </w:r>
            <w:r w:rsidR="00C4368A" w:rsidRPr="00EC5077">
              <w:rPr>
                <w:rFonts w:ascii="Arial" w:hAnsi="Arial" w:cs="Arial"/>
                <w:sz w:val="24"/>
                <w:szCs w:val="24"/>
              </w:rPr>
              <w:t>i/</w:t>
            </w:r>
            <w:r w:rsidRPr="00EC507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46442D6F" w14:textId="35C96554" w:rsidR="00A40EFF" w:rsidRPr="00F130A6" w:rsidRDefault="00F97359" w:rsidP="00D17412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3218624" w14:textId="521339B8" w:rsidR="00F97359" w:rsidRPr="00F130A6" w:rsidRDefault="00F97359" w:rsidP="00D17412">
            <w:pPr>
              <w:pStyle w:val="Akapitzlist"/>
              <w:numPr>
                <w:ilvl w:val="0"/>
                <w:numId w:val="1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poprawie dostępności do świadczeń fizjoterapii ambulatoryjnej realizowanej w warunkach domowych,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C52F6E7" w14:textId="4C608F28" w:rsidR="003308E3" w:rsidRPr="00415D16" w:rsidRDefault="00F97359" w:rsidP="00415D16">
            <w:pPr>
              <w:pStyle w:val="Akapitzlist"/>
              <w:numPr>
                <w:ilvl w:val="0"/>
                <w:numId w:val="16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rehabilitacji medycznej dziennej.</w:t>
            </w:r>
          </w:p>
          <w:p w14:paraId="26AF3603" w14:textId="72C7BED8" w:rsidR="001534D1" w:rsidRPr="00E80DDF" w:rsidRDefault="001534D1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infrastruktury, zakup wyposażenia, w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 (oprogramowanie, sprzęt).</w:t>
            </w:r>
          </w:p>
          <w:p w14:paraId="2B85C2D9" w14:textId="506A6865" w:rsidR="003C40D0" w:rsidRPr="00E80DDF" w:rsidRDefault="003C40D0" w:rsidP="00D17412">
            <w:pPr>
              <w:spacing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74F634" w14:textId="387BF134" w:rsidR="00E058BF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AB25B22" w14:textId="05E13BD9" w:rsidR="003C40D0" w:rsidRPr="00E80DDF" w:rsidRDefault="003C40D0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3CA8DFD7" w14:textId="0EA88A21" w:rsidR="00D27292" w:rsidRPr="00E80DDF" w:rsidRDefault="00D27292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7FCAA666" w14:textId="277AC0CA" w:rsidR="00D27292" w:rsidRPr="00E80DDF" w:rsidRDefault="00D27292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751F96" w14:textId="2CC1B326" w:rsidR="00D27292" w:rsidRPr="00E80DDF" w:rsidRDefault="00D2729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6AF6BEB2" w14:textId="1E027EF1" w:rsidR="00D27292" w:rsidRPr="00E80DDF" w:rsidRDefault="00D2729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D44F0DE" w14:textId="77777777" w:rsidR="00E72E2E" w:rsidRPr="00E72E2E" w:rsidRDefault="00E72E2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>pozytywna (wartość 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57C3FB49" w14:textId="66C81E56" w:rsidR="008B1221" w:rsidRPr="00E80DDF" w:rsidRDefault="00EB6010" w:rsidP="00415D16">
            <w:pPr>
              <w:spacing w:before="60" w:after="12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ins w:id="48" w:author="Monika Stegent" w:date="2025-10-27T11:48:00Z" w16du:dateUtc="2025-10-27T10:48:00Z">
              <w:r w:rsidR="00DC6CCC">
                <w:rPr>
                  <w:rFonts w:ascii="Arial" w:hAnsi="Arial" w:cs="Arial"/>
                  <w:sz w:val="24"/>
                  <w:szCs w:val="24"/>
                </w:rPr>
                <w:t>(</w:t>
              </w:r>
              <w:proofErr w:type="spellStart"/>
              <w:r w:rsidR="00DC6CCC">
                <w:rPr>
                  <w:rFonts w:ascii="Arial" w:hAnsi="Arial" w:cs="Arial"/>
                  <w:sz w:val="24"/>
                  <w:szCs w:val="24"/>
                </w:rPr>
                <w:t>SzOP</w:t>
              </w:r>
              <w:proofErr w:type="spellEnd"/>
              <w:r w:rsidR="00DC6CCC">
                <w:rPr>
                  <w:rFonts w:ascii="Arial" w:hAnsi="Arial" w:cs="Arial"/>
                  <w:sz w:val="24"/>
                  <w:szCs w:val="24"/>
                </w:rPr>
                <w:t xml:space="preserve">) </w:t>
              </w:r>
            </w:ins>
            <w:r w:rsidRPr="00E80DDF">
              <w:rPr>
                <w:rFonts w:ascii="Arial" w:hAnsi="Arial" w:cs="Arial"/>
                <w:sz w:val="24"/>
                <w:szCs w:val="24"/>
              </w:rPr>
              <w:t>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8B1221" w:rsidRPr="00E80DDF" w:rsidRDefault="008B1221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DA84A32" w14:textId="60CC97A0" w:rsidR="008F2BEE" w:rsidRPr="00E80DDF" w:rsidRDefault="008B1221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23E1B82F" w:rsidR="008B1221" w:rsidRPr="00E80DDF" w:rsidRDefault="008B1221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E80DDF" w:rsidRDefault="008B1221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D17412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64889ABD" w:rsidR="00DF43B9" w:rsidRPr="00E80DDF" w:rsidRDefault="00112158" w:rsidP="00C60370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</w:t>
            </w:r>
            <w:ins w:id="49" w:author="Monika Stegent" w:date="2025-10-29T12:18:00Z" w16du:dateUtc="2025-10-29T11:18:00Z">
              <w:r w:rsidR="008A3458">
                <w:rPr>
                  <w:rFonts w:ascii="Arial" w:hAnsi="Arial" w:cs="Arial"/>
                  <w:sz w:val="24"/>
                  <w:szCs w:val="24"/>
                </w:rPr>
                <w:t xml:space="preserve">/ pomoc de </w:t>
              </w:r>
              <w:proofErr w:type="spellStart"/>
              <w:r w:rsidR="008A3458">
                <w:rPr>
                  <w:rFonts w:ascii="Arial" w:hAnsi="Arial" w:cs="Arial"/>
                  <w:sz w:val="24"/>
                  <w:szCs w:val="24"/>
                </w:rPr>
                <w:t>minimis</w:t>
              </w:r>
            </w:ins>
            <w:proofErr w:type="spellEnd"/>
            <w:r w:rsidR="00DF43B9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967A71" w14:textId="5E6889C5" w:rsidR="004B0BD7" w:rsidRPr="007A1480" w:rsidRDefault="004B0BD7" w:rsidP="00415D16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2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D17412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</w:t>
            </w: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415D16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7A1480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7A1480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73A065" w14:textId="2119BAD4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C2DF337" w14:textId="3DCF5909" w:rsidR="00D90A46" w:rsidRPr="00E80DDF" w:rsidRDefault="0011215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4A5E29" w14:textId="56978B41" w:rsidR="00112158" w:rsidRPr="00E80DDF" w:rsidRDefault="0011215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415D16">
        <w:trPr>
          <w:trHeight w:val="708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D17412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C60370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Weryfikacja spełnienia przez projekt zasady DNSH odbywa się na podstawie wyników oceny zawartych w dokumencie „Ocena zgodności z zasadą „nie czyń poważnych szkód” (DNSH) zakresów wsparcia zawartych w projekcie programu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112158" w:rsidRPr="00E80DDF" w:rsidRDefault="00112158" w:rsidP="00415D16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ABDAA60" w14:textId="0EC6266A" w:rsidR="00112158" w:rsidRPr="00E80DDF" w:rsidRDefault="0011215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10B0C2" w14:textId="62BC7644" w:rsidR="00112158" w:rsidRPr="00E80DDF" w:rsidRDefault="0011215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112158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114D9C7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 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2986901" w14:textId="7311ECA9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52C8B" w14:textId="11B1070F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3A133119" w:rsidR="00023C3A" w:rsidRPr="00EC5077" w:rsidRDefault="00023C3A" w:rsidP="00EC5077">
            <w:pPr>
              <w:pStyle w:val="Akapitzlist"/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</w:t>
            </w:r>
            <w:del w:id="50" w:author="Monika Stegent" w:date="2025-10-27T14:59:00Z" w16du:dateUtc="2025-10-27T13:59:00Z">
              <w:r w:rsidRPr="00EC5077" w:rsidDel="003E0CDA">
                <w:rPr>
                  <w:rFonts w:ascii="Arial" w:hAnsi="Arial" w:cs="Arial"/>
                  <w:sz w:val="24"/>
                  <w:szCs w:val="24"/>
                </w:rPr>
                <w:delText>3</w:delText>
              </w:r>
            </w:del>
            <w:ins w:id="51" w:author="Monika Stegent" w:date="2025-10-27T14:59:00Z" w16du:dateUtc="2025-10-27T13:59:00Z">
              <w:r w:rsidR="003E0CDA">
                <w:rPr>
                  <w:rFonts w:ascii="Arial" w:hAnsi="Arial" w:cs="Arial"/>
                  <w:sz w:val="24"/>
                  <w:szCs w:val="24"/>
                </w:rPr>
                <w:t>4</w:t>
              </w:r>
            </w:ins>
            <w:r w:rsidRPr="00EC507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del w:id="52" w:author="Monika Stegent" w:date="2025-10-27T14:59:00Z" w16du:dateUtc="2025-10-27T13:59:00Z">
              <w:r w:rsidRPr="00EC5077" w:rsidDel="003E0CDA">
                <w:rPr>
                  <w:rFonts w:ascii="Arial" w:hAnsi="Arial" w:cs="Arial"/>
                  <w:sz w:val="24"/>
                  <w:szCs w:val="24"/>
                </w:rPr>
                <w:delText xml:space="preserve">1094 </w:delText>
              </w:r>
            </w:del>
            <w:ins w:id="53" w:author="Monika Stegent" w:date="2025-10-27T14:59:00Z" w16du:dateUtc="2025-10-27T13:59:00Z">
              <w:r w:rsidR="003E0CDA">
                <w:rPr>
                  <w:rFonts w:ascii="Arial" w:hAnsi="Arial" w:cs="Arial"/>
                  <w:sz w:val="24"/>
                  <w:szCs w:val="24"/>
                </w:rPr>
                <w:t>1112</w:t>
              </w:r>
              <w:r w:rsidR="003E0CDA" w:rsidRPr="00EC5077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EC5077">
              <w:rPr>
                <w:rFonts w:ascii="Arial" w:hAnsi="Arial" w:cs="Arial"/>
                <w:sz w:val="24"/>
                <w:szCs w:val="24"/>
              </w:rPr>
              <w:t>z</w:t>
            </w:r>
            <w:r w:rsidR="0079288B" w:rsidRPr="00EC5077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C507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C5077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</w:t>
            </w:r>
            <w:r w:rsidR="009F37BB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D17412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621999A4" w:rsidR="00023C3A" w:rsidRPr="00E80DDF" w:rsidRDefault="00023C3A" w:rsidP="00D17412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 U. z </w:t>
            </w:r>
            <w:del w:id="54" w:author="Monika Stegent" w:date="2025-10-27T14:59:00Z" w16du:dateUtc="2025-10-27T13:59:00Z">
              <w:r w:rsidRPr="00E80DDF" w:rsidDel="003E0CDA">
                <w:rPr>
                  <w:rFonts w:ascii="Arial" w:hAnsi="Arial" w:cs="Arial"/>
                  <w:sz w:val="24"/>
                  <w:szCs w:val="24"/>
                </w:rPr>
                <w:delText xml:space="preserve">2023 </w:delText>
              </w:r>
            </w:del>
            <w:ins w:id="55" w:author="Monika Stegent" w:date="2025-10-27T14:59:00Z" w16du:dateUtc="2025-10-27T13:59:00Z">
              <w:r w:rsidR="003E0CDA" w:rsidRPr="00E80DDF">
                <w:rPr>
                  <w:rFonts w:ascii="Arial" w:hAnsi="Arial" w:cs="Arial"/>
                  <w:sz w:val="24"/>
                  <w:szCs w:val="24"/>
                </w:rPr>
                <w:t>202</w:t>
              </w:r>
              <w:r w:rsidR="003E0CDA">
                <w:rPr>
                  <w:rFonts w:ascii="Arial" w:hAnsi="Arial" w:cs="Arial"/>
                  <w:sz w:val="24"/>
                  <w:szCs w:val="24"/>
                </w:rPr>
                <w:t>4</w:t>
              </w:r>
              <w:r w:rsidR="003E0CDA" w:rsidRPr="00E80DDF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E80DDF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del w:id="56" w:author="Monika Stegent" w:date="2025-10-27T15:00:00Z" w16du:dateUtc="2025-10-27T14:00:00Z">
              <w:r w:rsidRPr="00E80DDF" w:rsidDel="003E0CDA">
                <w:rPr>
                  <w:rFonts w:ascii="Arial" w:hAnsi="Arial" w:cs="Arial"/>
                  <w:sz w:val="24"/>
                  <w:szCs w:val="24"/>
                </w:rPr>
                <w:delText>1336</w:delText>
              </w:r>
              <w:r w:rsidR="00E3650A" w:rsidDel="003E0CDA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ins w:id="57" w:author="Monika Stegent" w:date="2025-10-27T15:00:00Z" w16du:dateUtc="2025-10-27T14:00:00Z">
              <w:r w:rsidR="003E0CDA">
                <w:rPr>
                  <w:rFonts w:ascii="Arial" w:hAnsi="Arial" w:cs="Arial"/>
                  <w:sz w:val="24"/>
                  <w:szCs w:val="24"/>
                </w:rPr>
                <w:t xml:space="preserve">1478 </w:t>
              </w:r>
            </w:ins>
            <w:r w:rsidR="00E3650A">
              <w:rPr>
                <w:rFonts w:ascii="Arial" w:hAnsi="Arial" w:cs="Arial"/>
                <w:sz w:val="24"/>
                <w:szCs w:val="24"/>
              </w:rPr>
              <w:t>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06A3F237" w:rsidR="00023C3A" w:rsidRPr="00E80DDF" w:rsidRDefault="00023C3A" w:rsidP="00D17412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del w:id="58" w:author="Monika Stegent" w:date="2025-10-27T15:00:00Z" w16du:dateUtc="2025-10-27T14:00:00Z">
              <w:r w:rsidRPr="00E80DDF" w:rsidDel="003E0CDA">
                <w:rPr>
                  <w:rFonts w:ascii="Arial" w:hAnsi="Arial" w:cs="Arial"/>
                  <w:sz w:val="24"/>
                  <w:szCs w:val="24"/>
                </w:rPr>
                <w:delText>202</w:delText>
              </w:r>
              <w:r w:rsidR="009B647E" w:rsidRPr="00E80DDF" w:rsidDel="003E0CDA">
                <w:rPr>
                  <w:rFonts w:ascii="Arial" w:hAnsi="Arial" w:cs="Arial"/>
                  <w:sz w:val="24"/>
                  <w:szCs w:val="24"/>
                </w:rPr>
                <w:delText>3</w:delText>
              </w:r>
              <w:r w:rsidRPr="00E80DDF" w:rsidDel="003E0CDA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ins w:id="59" w:author="Monika Stegent" w:date="2025-10-27T15:00:00Z" w16du:dateUtc="2025-10-27T14:00:00Z">
              <w:r w:rsidR="003E0CDA" w:rsidRPr="00E80DDF">
                <w:rPr>
                  <w:rFonts w:ascii="Arial" w:hAnsi="Arial" w:cs="Arial"/>
                  <w:sz w:val="24"/>
                  <w:szCs w:val="24"/>
                </w:rPr>
                <w:t>202</w:t>
              </w:r>
              <w:r w:rsidR="003E0CDA">
                <w:rPr>
                  <w:rFonts w:ascii="Arial" w:hAnsi="Arial" w:cs="Arial"/>
                  <w:sz w:val="24"/>
                  <w:szCs w:val="24"/>
                </w:rPr>
                <w:t>4</w:t>
              </w:r>
              <w:r w:rsidR="003E0CDA" w:rsidRPr="00E80DDF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E80DDF">
              <w:rPr>
                <w:rFonts w:ascii="Arial" w:hAnsi="Arial" w:cs="Arial"/>
                <w:sz w:val="24"/>
                <w:szCs w:val="24"/>
              </w:rPr>
              <w:t xml:space="preserve">r. poz. </w:t>
            </w:r>
            <w:del w:id="60" w:author="Monika Stegent" w:date="2025-10-27T15:00:00Z" w16du:dateUtc="2025-10-27T14:00:00Z">
              <w:r w:rsidR="009B647E" w:rsidRPr="00E80DDF" w:rsidDel="003E0CDA">
                <w:rPr>
                  <w:rFonts w:ascii="Arial" w:hAnsi="Arial" w:cs="Arial"/>
                  <w:sz w:val="24"/>
                  <w:szCs w:val="24"/>
                </w:rPr>
                <w:delText>1478</w:delText>
              </w:r>
              <w:r w:rsidRPr="00E80DDF" w:rsidDel="003E0CDA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ins w:id="61" w:author="Monika Stegent" w:date="2025-10-27T15:00:00Z" w16du:dateUtc="2025-10-27T14:00:00Z">
              <w:r w:rsidR="003E0CDA">
                <w:rPr>
                  <w:rFonts w:ascii="Arial" w:hAnsi="Arial" w:cs="Arial"/>
                  <w:sz w:val="24"/>
                  <w:szCs w:val="24"/>
                </w:rPr>
                <w:t>1087</w:t>
              </w:r>
              <w:r w:rsidR="003E0CDA" w:rsidRPr="00E80DDF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r w:rsidRPr="00E80DDF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03284091" w14:textId="13E15D00" w:rsidR="00023C3A" w:rsidRPr="00D17412" w:rsidRDefault="00023C3A" w:rsidP="00D17412">
            <w:pPr>
              <w:numPr>
                <w:ilvl w:val="0"/>
                <w:numId w:val="8"/>
              </w:num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580974F" w14:textId="4E074AA8" w:rsidR="00023C3A" w:rsidRPr="00E80DDF" w:rsidRDefault="00023C3A" w:rsidP="00C60370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C72412F" w14:textId="4F688112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EC507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54880E8" w:rsidR="00023C3A" w:rsidRPr="00EC5077" w:rsidRDefault="00023C3A" w:rsidP="00EC507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D17412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702F4785" w14:textId="2ACCA671" w:rsidR="00023C3A" w:rsidRPr="00914E8B" w:rsidRDefault="00023C3A" w:rsidP="00EC5077">
            <w:pPr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C3D545C" w14:textId="2C478007" w:rsidR="00023C3A" w:rsidRPr="00E80DDF" w:rsidRDefault="00023C3A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38155C05" w14:textId="0819FBD8" w:rsidR="00023C3A" w:rsidRPr="00E80DDF" w:rsidRDefault="00023C3A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4ABF924" w14:textId="47B9841E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330E58CD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BA1AEB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D17412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EC507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2027D985" w:rsidR="00023C3A" w:rsidRPr="00EC5077" w:rsidRDefault="00023C3A" w:rsidP="00EC5077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D17412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D17412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6505D84A" w:rsidR="00023C3A" w:rsidRPr="00415D16" w:rsidRDefault="00023C3A" w:rsidP="00415D16">
            <w:pPr>
              <w:numPr>
                <w:ilvl w:val="0"/>
                <w:numId w:val="4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67DF492F" w:rsidR="00023C3A" w:rsidRPr="00E80DDF" w:rsidRDefault="00023C3A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D5D068B" w14:textId="48718B83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4701EEAA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4CC0B353" w:rsidR="00023C3A" w:rsidRPr="00EC5077" w:rsidRDefault="00023C3A" w:rsidP="00EC5077">
            <w:pPr>
              <w:pStyle w:val="Akapitzlist"/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D17412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D17412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E80DDF" w:rsidRDefault="00023C3A" w:rsidP="00D17412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D17412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023C3A" w:rsidRPr="00E80DDF" w:rsidRDefault="00023C3A" w:rsidP="00D17412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DFC9A27" w14:textId="302DD3F0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69287268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EC5077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3799E08B" w:rsidR="00023C3A" w:rsidRPr="00EC5077" w:rsidRDefault="00023C3A" w:rsidP="00EC507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C5077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C5077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C5077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EC5077">
              <w:rPr>
                <w:rFonts w:ascii="Arial" w:hAnsi="Arial" w:cs="Arial"/>
                <w:sz w:val="24"/>
                <w:szCs w:val="24"/>
              </w:rPr>
              <w:t> </w:t>
            </w:r>
            <w:r w:rsidRPr="00EC5077">
              <w:rPr>
                <w:rFonts w:ascii="Arial" w:hAnsi="Arial" w:cs="Arial"/>
                <w:sz w:val="24"/>
                <w:szCs w:val="24"/>
              </w:rPr>
              <w:t xml:space="preserve">ramach </w:t>
            </w:r>
            <w:r w:rsidRPr="00EC5077">
              <w:rPr>
                <w:rFonts w:ascii="Arial" w:hAnsi="Arial" w:cs="Arial"/>
                <w:sz w:val="24"/>
                <w:szCs w:val="24"/>
              </w:rPr>
              <w:lastRenderedPageBreak/>
              <w:t>czasowych określonych  w art. 63 ust. 2 rozporządzenia nr 2021/1060,</w:t>
            </w:r>
          </w:p>
          <w:p w14:paraId="730FB54F" w14:textId="77777777" w:rsidR="00023C3A" w:rsidRPr="00E80DDF" w:rsidRDefault="00023C3A" w:rsidP="00D17412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62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62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D17412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D17412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D17412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35438F93" w14:textId="00E0DA74" w:rsidR="00023C3A" w:rsidRPr="00C60370" w:rsidRDefault="00023C3A" w:rsidP="00C60370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023C3A" w:rsidRPr="00E80DDF" w:rsidRDefault="00023C3A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3002F93" w14:textId="4FB9DFEA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28CFEF92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CD2C98B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niedyskryminacji, w tym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56ECB28B" w14:textId="0683F882" w:rsidR="00023C3A" w:rsidRPr="00E80DDF" w:rsidRDefault="00023C3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nie występują niezgodności zapisów wniosku o dofinansowanie projektu z zasadą równości szans i niedyskryminacji, określoną w art. 9 Rozporządzenia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18A684B" w14:textId="253861A2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844E079" w14:textId="4C268C87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31B3D3AD" w:rsidR="00023C3A" w:rsidRPr="00E80DDF" w:rsidRDefault="00023C3A" w:rsidP="00C60370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Kartą Praw Podstawowych Unii Europejskiej z dnia </w:t>
            </w:r>
            <w:ins w:id="63" w:author="Monika Stegent" w:date="2025-10-27T11:53:00Z" w16du:dateUtc="2025-10-27T10:53:00Z">
              <w:r w:rsidR="006069E6" w:rsidRPr="004E0819">
                <w:rPr>
                  <w:rFonts w:ascii="Arial" w:hAnsi="Arial" w:cs="Arial"/>
                  <w:sz w:val="24"/>
                  <w:szCs w:val="24"/>
                </w:rPr>
                <w:t xml:space="preserve">7 czerwca 2016 r.  (Dz. Urz. UE C 202 z 07.06.2016, str. 389) </w:t>
              </w:r>
            </w:ins>
            <w:del w:id="64" w:author="Monika Stegent" w:date="2025-10-27T11:53:00Z" w16du:dateUtc="2025-10-27T10:53:00Z">
              <w:r w:rsidRPr="00E80DDF" w:rsidDel="006069E6">
                <w:rPr>
                  <w:rFonts w:ascii="Arial" w:hAnsi="Arial" w:cs="Arial"/>
                  <w:sz w:val="24"/>
                  <w:szCs w:val="24"/>
                </w:rPr>
                <w:delText>26 października 2012 r. (Dz. Urz. UE C 326/391 z 26.10.2012)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 xml:space="preserve">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43FF135E" w14:textId="4C9980A4" w:rsidR="00023C3A" w:rsidRPr="00E80DDF" w:rsidRDefault="00023C3A" w:rsidP="00D17412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oceniających mogą być pomocne Wytyczne Komisji Europejskiej dotyczące zapewnienia poszanowania Karty praw podstawowych Unii Europejskiej przy wdrażaniu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2B96D39E" w14:textId="44A55929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231FD6C" w14:textId="7DEA04BC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423FE2" w14:textId="77777777" w:rsidR="00D17412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1C37659F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4B5E1302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Konwencją o </w:t>
            </w:r>
            <w:ins w:id="65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p</w:t>
              </w:r>
            </w:ins>
            <w:del w:id="66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P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ins w:id="67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o</w:t>
              </w:r>
            </w:ins>
            <w:del w:id="68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O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 xml:space="preserve">sób </w:t>
            </w:r>
            <w:ins w:id="69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n</w:t>
              </w:r>
            </w:ins>
            <w:del w:id="70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N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088" w:type="dxa"/>
          </w:tcPr>
          <w:p w14:paraId="5A668DFE" w14:textId="7DE279DE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ins w:id="71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p</w:t>
              </w:r>
            </w:ins>
            <w:del w:id="72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P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ins w:id="73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o</w:t>
              </w:r>
            </w:ins>
            <w:del w:id="74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O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 xml:space="preserve">sób </w:t>
            </w:r>
            <w:ins w:id="75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n</w:t>
              </w:r>
            </w:ins>
            <w:del w:id="76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N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>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F00E02B" w14:textId="10874BF5" w:rsidR="00023C3A" w:rsidRPr="00E80DDF" w:rsidRDefault="00023C3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ins w:id="77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p</w:t>
              </w:r>
            </w:ins>
            <w:del w:id="78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P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del w:id="79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O</w:delText>
              </w:r>
            </w:del>
            <w:ins w:id="80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o</w:t>
              </w:r>
            </w:ins>
            <w:r w:rsidRPr="00E80DDF">
              <w:rPr>
                <w:rFonts w:ascii="Arial" w:hAnsi="Arial" w:cs="Arial"/>
                <w:sz w:val="24"/>
                <w:szCs w:val="24"/>
              </w:rPr>
              <w:t xml:space="preserve">sób </w:t>
            </w:r>
            <w:ins w:id="81" w:author="Monika Stegent" w:date="2025-10-27T13:33:00Z" w16du:dateUtc="2025-10-27T12:33:00Z">
              <w:r w:rsidR="00E15417">
                <w:rPr>
                  <w:rFonts w:ascii="Arial" w:hAnsi="Arial" w:cs="Arial"/>
                  <w:sz w:val="24"/>
                  <w:szCs w:val="24"/>
                </w:rPr>
                <w:t>n</w:t>
              </w:r>
            </w:ins>
            <w:del w:id="82" w:author="Monika Stegent" w:date="2025-10-27T13:33:00Z" w16du:dateUtc="2025-10-27T12:33:00Z">
              <w:r w:rsidRPr="00E80DDF" w:rsidDel="00E15417">
                <w:rPr>
                  <w:rFonts w:ascii="Arial" w:hAnsi="Arial" w:cs="Arial"/>
                  <w:sz w:val="24"/>
                  <w:szCs w:val="24"/>
                </w:rPr>
                <w:delText>N</w:delText>
              </w:r>
            </w:del>
            <w:r w:rsidRPr="00E80DDF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0FA4D6C6" w14:textId="29C24284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52E4400" w14:textId="37E8EE9E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7E16F178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E4529FB" w14:textId="09A5B8B2" w:rsidR="00023C3A" w:rsidRPr="00E80DDF" w:rsidRDefault="00023C3A" w:rsidP="00415D16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projekcie, które wpłyną na wyrównywanie szans danej płci będącej w gorszym położeniu (o ile takie nierówności zostały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3E687BA5" w14:textId="4EFD9A27" w:rsidR="00023C3A" w:rsidRPr="00E80DDF" w:rsidRDefault="00023C3A" w:rsidP="00D17412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20572E" w14:textId="513A9323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D79051" w14:textId="4F2B7A02" w:rsidR="00023C3A" w:rsidRPr="00E80DDF" w:rsidRDefault="00023C3A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0C852CF" w14:textId="77777777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EBB711F" w14:textId="77777777" w:rsidR="001B2C22" w:rsidRDefault="001B2C22" w:rsidP="00D17412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 w:rsidP="00D17412">
      <w:pPr>
        <w:pStyle w:val="Nagwek1"/>
      </w:pPr>
      <w:r w:rsidRPr="00E80DDF">
        <w:t xml:space="preserve">C. </w:t>
      </w:r>
      <w:r w:rsidR="007257F1" w:rsidRPr="00E80DDF"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415D16">
        <w:trPr>
          <w:tblHeader/>
        </w:trPr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D17412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D17412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D17412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B623F" w:rsidRPr="00E80DDF" w14:paraId="33092B12" w14:textId="77777777" w:rsidTr="00A11AFC">
        <w:tc>
          <w:tcPr>
            <w:tcW w:w="1129" w:type="dxa"/>
            <w:vAlign w:val="center"/>
          </w:tcPr>
          <w:p w14:paraId="4699B49A" w14:textId="7F22D733" w:rsidR="009B623F" w:rsidRPr="00E80DDF" w:rsidRDefault="00D73A7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11B2456D" w14:textId="0BD373E7" w:rsidR="009B623F" w:rsidRPr="00E80DDF" w:rsidRDefault="008D2275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D2275">
              <w:rPr>
                <w:rFonts w:ascii="Arial" w:hAnsi="Arial" w:cs="Arial"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7230" w:type="dxa"/>
          </w:tcPr>
          <w:p w14:paraId="0AA95237" w14:textId="77777777" w:rsidR="003F2DE4" w:rsidRPr="003434C6" w:rsidRDefault="003F2DE4" w:rsidP="00415D16">
            <w:pPr>
              <w:spacing w:before="100" w:beforeAutospacing="1" w:after="12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CC3CAAB" w14:textId="2B7BDD56" w:rsidR="003F2DE4" w:rsidRPr="00AC5F13" w:rsidRDefault="003F2DE4" w:rsidP="00AC5F13">
            <w:pPr>
              <w:pStyle w:val="Akapitzlist"/>
              <w:numPr>
                <w:ilvl w:val="0"/>
                <w:numId w:val="20"/>
              </w:numPr>
              <w:spacing w:after="100" w:afterAutospacing="1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1E42CEED" w14:textId="77777777" w:rsidR="003F2DE4" w:rsidRPr="003434C6" w:rsidRDefault="003F2DE4" w:rsidP="00AC5F13">
            <w:pPr>
              <w:numPr>
                <w:ilvl w:val="0"/>
                <w:numId w:val="20"/>
              </w:numPr>
              <w:spacing w:after="0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w fiszkach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projektowych stanowiących załącznik do porozumienia terytorialnego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09148C" w14:textId="1E7E207A" w:rsidR="003F2DE4" w:rsidRPr="00AC5F13" w:rsidRDefault="003F2DE4" w:rsidP="00AC5F13">
            <w:pPr>
              <w:pStyle w:val="Akapitzlist"/>
              <w:numPr>
                <w:ilvl w:val="0"/>
                <w:numId w:val="20"/>
              </w:numPr>
              <w:spacing w:after="120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programowych wskazane w fiszkach projektowych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AC5F13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6B65E60B" w14:textId="77777777" w:rsidR="003F2DE4" w:rsidRPr="003434C6" w:rsidRDefault="003F2DE4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1E1307" w14:textId="719BB8E1" w:rsidR="009B623F" w:rsidRPr="00E80DDF" w:rsidRDefault="003F2DE4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IIT dla OPPT lub oświadczenie organu lub podmiotu odpowiedzialnego za przygotowanie, właściwej ze względu na obszar, strategii IIT dla OPPT oraz porozumienie terytorialne.</w:t>
            </w:r>
          </w:p>
        </w:tc>
        <w:tc>
          <w:tcPr>
            <w:tcW w:w="3118" w:type="dxa"/>
          </w:tcPr>
          <w:p w14:paraId="0AAA8D69" w14:textId="77777777" w:rsidR="009F1032" w:rsidRPr="009F1032" w:rsidRDefault="009F103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BFFA297" w14:textId="77777777" w:rsidR="009F1032" w:rsidRPr="009F1032" w:rsidRDefault="009F103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8A0879" w14:textId="51F485D4" w:rsidR="009F1032" w:rsidRPr="009F1032" w:rsidRDefault="009F103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741673" w14:textId="77777777" w:rsidR="009F1032" w:rsidRPr="009F1032" w:rsidRDefault="009F103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>odpowiedź będzie pozytywna.</w:t>
            </w:r>
          </w:p>
          <w:p w14:paraId="3FCCE8BB" w14:textId="078E0370" w:rsidR="009B623F" w:rsidRPr="00E80DDF" w:rsidRDefault="009F103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731C7D06" w:rsidR="007B20DD" w:rsidRPr="00E80DDF" w:rsidRDefault="007B20DD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84" w:name="_Hlk159621936"/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5C592982" w14:textId="7552EEF2" w:rsidR="00477F6F" w:rsidRPr="00E80DDF" w:rsidRDefault="00477F6F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41F62517" w14:textId="374C315B" w:rsidR="007B20DD" w:rsidRPr="00E80DDF" w:rsidRDefault="00477F6F" w:rsidP="00AC5F13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57CE2" w14:textId="4432FB7B" w:rsidR="00516A5F" w:rsidRPr="00E80DDF" w:rsidRDefault="00516A5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C7EEED" w14:textId="2CBEED75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4E212C" w14:textId="33A87A5F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77777777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bookmarkEnd w:id="84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2AEAC03F" w:rsidR="003C6FE8" w:rsidRPr="00E80DDF" w:rsidRDefault="003C6FE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4C6BD5F7" w14:textId="63A613D0" w:rsidR="00516A5F" w:rsidRPr="00E80DDF" w:rsidRDefault="00516A5F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3E3EAA3C" w14:textId="1256660B" w:rsidR="003C6FE8" w:rsidRPr="00E80DDF" w:rsidRDefault="00516A5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8074A5F" w14:textId="616B5252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96A8A3" w14:textId="6D41FC63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06083" w14:textId="77777777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039BEFC1" w:rsidR="003C6FE8" w:rsidRPr="00E80DDF" w:rsidRDefault="00A56EF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D17412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D17412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5FF92E95" w:rsidR="00054B78" w:rsidRPr="00AC5F13" w:rsidRDefault="00054B78" w:rsidP="00AC5F13">
            <w:pPr>
              <w:pStyle w:val="Akapitzlist"/>
              <w:numPr>
                <w:ilvl w:val="0"/>
                <w:numId w:val="1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D17412">
            <w:pPr>
              <w:numPr>
                <w:ilvl w:val="0"/>
                <w:numId w:val="10"/>
              </w:num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2F45A233" w14:textId="71CD14DB" w:rsidR="002B5628" w:rsidRPr="00415D16" w:rsidRDefault="00054B78" w:rsidP="00415D16">
            <w:pPr>
              <w:numPr>
                <w:ilvl w:val="0"/>
                <w:numId w:val="10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E80DDF" w:rsidRDefault="002B5628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262F96" w14:textId="177C51B0" w:rsidR="00C33A02" w:rsidRPr="00E80DDF" w:rsidRDefault="00C33A0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351AA9" w14:textId="175679D3" w:rsidR="00C33A02" w:rsidRPr="00E80DDF" w:rsidRDefault="00C33A02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77777777" w:rsidR="00C33A02" w:rsidRPr="00E80DDF" w:rsidRDefault="00C33A0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6D3F36B5" w:rsidR="0079624E" w:rsidRPr="00E80DDF" w:rsidRDefault="0079624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3720ECE4" w:rsidR="00537FED" w:rsidRPr="00537FED" w:rsidRDefault="0079624E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D5726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AD5726">
              <w:rPr>
                <w:rFonts w:ascii="Arial" w:hAnsi="Arial" w:cs="Arial"/>
                <w:sz w:val="24"/>
                <w:szCs w:val="24"/>
              </w:rPr>
              <w:t> 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AD5726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>wskazanymi w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 obszarze 2.3. Ambulatoryjna opieka specjalistyczna, 2.6. Rehabilitacja medyczna, 2.11. Sprzęt medyczny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>„</w:t>
            </w:r>
            <w:r w:rsidRPr="00AD5726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ego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u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</w:t>
            </w:r>
            <w:r w:rsidRPr="00AD5726">
              <w:rPr>
                <w:rFonts w:ascii="Arial" w:hAnsi="Arial" w:cs="Arial"/>
                <w:sz w:val="24"/>
                <w:szCs w:val="24"/>
              </w:rPr>
              <w:lastRenderedPageBreak/>
              <w:t>2022-2026</w:t>
            </w:r>
            <w:r w:rsidR="009B647E" w:rsidRPr="00AD5726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AD57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,</w:t>
            </w:r>
            <w:r w:rsidR="00537FED" w:rsidRPr="00AD5726">
              <w:t xml:space="preserve"> </w:t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 w:rsidRPr="00AD5726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C8393D" w14:textId="69970076" w:rsidR="0079624E" w:rsidRPr="00E80DDF" w:rsidRDefault="001F7427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43F983AB" w14:textId="4B86124C" w:rsidR="0079624E" w:rsidRPr="00E80DDF" w:rsidRDefault="0079624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6D747C2" w14:textId="6B8C3F8F" w:rsidR="0079624E" w:rsidRPr="00E80DDF" w:rsidRDefault="0079624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E8DDFB" w14:textId="77777777" w:rsidR="0079624E" w:rsidRPr="00E80DDF" w:rsidRDefault="0079624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F4297EC" w14:textId="77777777" w:rsidR="0079624E" w:rsidRPr="00E80DDF" w:rsidRDefault="0079624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240189D3" w:rsidR="0079624E" w:rsidRPr="00E80DDF" w:rsidRDefault="00CC3044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015EBCDC" w14:textId="48DD3715" w:rsidR="00C86AC8" w:rsidRPr="00E80DDF" w:rsidRDefault="00CC3044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E80DDF" w:rsidRDefault="00C86AC8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47597B5" w14:textId="7E6F3BB8" w:rsidR="00C86AC8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97631F" w14:textId="0C52FBE8" w:rsidR="00D90A46" w:rsidRPr="00E80DDF" w:rsidRDefault="00C86AC8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62EEA" w14:textId="77777777" w:rsidR="00C86AC8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E80DDF" w:rsidRDefault="00C86AC8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31AA855F" w:rsidR="00FD1842" w:rsidRPr="00E80DDF" w:rsidRDefault="00FF54A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70C53C96" w14:textId="7608C0E6" w:rsidR="00914E8B" w:rsidRDefault="00FF54A7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5326CFE4" w:rsidR="00AE48F3" w:rsidRPr="00E80DDF" w:rsidRDefault="00AE48F3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F179E7A" w14:textId="6696A2B5" w:rsidR="0017041B" w:rsidRPr="0017041B" w:rsidRDefault="0017041B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DF49C3" w14:textId="3BECF922" w:rsidR="0017041B" w:rsidRPr="0017041B" w:rsidRDefault="0017041B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1D9297" w14:textId="77777777" w:rsidR="0017041B" w:rsidRPr="0017041B" w:rsidRDefault="0017041B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17041B">
              <w:rPr>
                <w:rFonts w:ascii="Arial" w:hAnsi="Arial" w:cs="Arial"/>
                <w:sz w:val="24"/>
                <w:szCs w:val="24"/>
              </w:rPr>
              <w:lastRenderedPageBreak/>
              <w:t>zostać poproszony o 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13D64113" w:rsidR="005C0527" w:rsidRPr="00E80DDF" w:rsidRDefault="005C052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021330C3" w14:textId="59B22833" w:rsidR="004C476F" w:rsidRPr="00E80DDF" w:rsidRDefault="005C0527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5377F632" w14:textId="3B0DDF56" w:rsidR="004C476F" w:rsidRPr="00E80DDF" w:rsidRDefault="004C476F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E80DDF" w:rsidRDefault="005C0527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47F8CE" w14:textId="0D1E5F1A" w:rsidR="005C0527" w:rsidRPr="00E80DDF" w:rsidRDefault="005C0527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20C9DC" w14:textId="77777777" w:rsidR="005C0527" w:rsidRPr="00E80DDF" w:rsidRDefault="005C052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7E9141FA" w:rsidR="0049495B" w:rsidRPr="00E80DDF" w:rsidRDefault="000E67A6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388A7F4E" w14:textId="0AFF0FAB" w:rsidR="007329E3" w:rsidRPr="007329E3" w:rsidRDefault="007329E3" w:rsidP="00415D16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</w:t>
            </w:r>
            <w:r w:rsidRPr="007329E3">
              <w:rPr>
                <w:rFonts w:ascii="Arial" w:hAnsi="Arial" w:cs="Arial"/>
                <w:sz w:val="24"/>
                <w:szCs w:val="24"/>
              </w:rPr>
              <w:lastRenderedPageBreak/>
              <w:t xml:space="preserve">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34FF487C" w14:textId="79DCED70" w:rsidR="007329E3" w:rsidRPr="00E80DDF" w:rsidRDefault="007329E3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EA0D2E6" w14:textId="61332270" w:rsidR="000E67A6" w:rsidRPr="000E67A6" w:rsidRDefault="000E67A6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3A760F" w14:textId="01BD1329" w:rsidR="000E67A6" w:rsidRPr="000E67A6" w:rsidRDefault="000E67A6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0E67A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7CFFB08" w14:textId="77777777" w:rsidR="000E67A6" w:rsidRPr="000E67A6" w:rsidRDefault="000E67A6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472C87DB" w:rsidR="00001A8E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7627B340" w:rsidR="00001A8E" w:rsidRPr="00AC5F13" w:rsidRDefault="00001A8E" w:rsidP="00AC5F13">
            <w:pPr>
              <w:pStyle w:val="Akapitzlist"/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D17412">
            <w:pPr>
              <w:pStyle w:val="Akapitzlist"/>
              <w:numPr>
                <w:ilvl w:val="0"/>
                <w:numId w:val="1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5CBD0B04" w14:textId="7B1FB8BC" w:rsidR="00001A8E" w:rsidRPr="00415D16" w:rsidRDefault="00001A8E" w:rsidP="00415D16">
            <w:pPr>
              <w:pStyle w:val="Akapitzlist"/>
              <w:numPr>
                <w:ilvl w:val="0"/>
                <w:numId w:val="17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wytworzona lub zakupiona infrastruktura, w tym liczba i parametry wyrobu medycznego są lub będą adekwatne do zakresu udzielanych świadczeń opieki zdrowotnej przez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podmiot wykonujący działalność leczniczą najpóźniej z chwilą zakończenia realizacji projektu.</w:t>
            </w:r>
          </w:p>
          <w:p w14:paraId="676B82FE" w14:textId="5B5C8480" w:rsidR="00001A8E" w:rsidRPr="007329E3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583A13" w14:textId="4D94B1A8" w:rsidR="00001A8E" w:rsidRPr="00001A8E" w:rsidRDefault="00001A8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BCD193" w14:textId="5C7068DA" w:rsidR="00001A8E" w:rsidRPr="00001A8E" w:rsidRDefault="00001A8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C0E803" w14:textId="77777777" w:rsidR="00001A8E" w:rsidRPr="00001A8E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66C953A5" w:rsidR="00001A8E" w:rsidRPr="000E67A6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 xml:space="preserve">zostać poproszony o uzupełnienie lub </w:t>
            </w:r>
            <w:r w:rsidR="00D17412">
              <w:rPr>
                <w:rFonts w:ascii="Arial" w:hAnsi="Arial" w:cs="Arial"/>
                <w:sz w:val="24"/>
                <w:szCs w:val="24"/>
              </w:rPr>
              <w:t>p</w:t>
            </w:r>
            <w:r w:rsidRPr="00001A8E">
              <w:rPr>
                <w:rFonts w:ascii="Arial" w:hAnsi="Arial" w:cs="Arial"/>
                <w:sz w:val="24"/>
                <w:szCs w:val="24"/>
              </w:rPr>
              <w:t>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3D6E3073" w:rsidR="00001A8E" w:rsidRDefault="00001A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D73A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0F7C01CF" w:rsidR="00001A8E" w:rsidRPr="00AC5F13" w:rsidRDefault="00001A8E" w:rsidP="00AC5F13">
            <w:pPr>
              <w:pStyle w:val="Akapitzlist"/>
              <w:numPr>
                <w:ilvl w:val="0"/>
                <w:numId w:val="1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</w:t>
            </w:r>
            <w:r w:rsidR="00343EF4" w:rsidRPr="00AC5F1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5ED80A" w14:textId="705FDB97" w:rsidR="00343EF4" w:rsidRPr="00415D16" w:rsidRDefault="00001A8E" w:rsidP="00415D16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33569CE9" w14:textId="77777777" w:rsidR="00001A8E" w:rsidRPr="00001A8E" w:rsidRDefault="00001A8E" w:rsidP="00415D16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16EFF531" w14:textId="6D1D0F7E" w:rsidR="00343EF4" w:rsidRPr="00AC5F13" w:rsidRDefault="00001A8E" w:rsidP="00AC5F13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C5F13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7A24C2AB" w14:textId="4510DA84" w:rsidR="00343EF4" w:rsidRPr="00343EF4" w:rsidRDefault="00001A8E" w:rsidP="00D17412">
            <w:pPr>
              <w:pStyle w:val="Akapitzlist"/>
              <w:numPr>
                <w:ilvl w:val="0"/>
                <w:numId w:val="22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 xml:space="preserve">identyfikację oferowanych przez dany wyrób medyczny interfejsów wymiany danych. A następnie wybór najbardziej </w:t>
            </w:r>
            <w:r w:rsidRPr="00343EF4">
              <w:rPr>
                <w:rFonts w:ascii="Arial" w:hAnsi="Arial" w:cs="Arial"/>
                <w:sz w:val="24"/>
                <w:szCs w:val="24"/>
              </w:rPr>
              <w:lastRenderedPageBreak/>
              <w:t>optymalnych rozwiązań w kontekście posiadanej przez wnioskodawcę architektury informatycznej,</w:t>
            </w:r>
          </w:p>
          <w:p w14:paraId="276F7E8A" w14:textId="49381115" w:rsidR="00001A8E" w:rsidRPr="00D17412" w:rsidRDefault="00001A8E" w:rsidP="00D17412">
            <w:pPr>
              <w:pStyle w:val="Akapitzlist"/>
              <w:numPr>
                <w:ilvl w:val="0"/>
                <w:numId w:val="22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 posiadanych repozytoriach danych w szczególności dotyczy to systemów PACS. W przypadku braku, przedmiotowy projekt powinien także przewidywać niezbędne uzupełnienie braków w przedmiotowym zakresie.</w:t>
            </w:r>
          </w:p>
          <w:p w14:paraId="69FF2A18" w14:textId="7B563F48" w:rsidR="00001A8E" w:rsidRPr="007329E3" w:rsidRDefault="00001A8E" w:rsidP="00D1741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048D3C66" w:rsidR="003D448E" w:rsidRPr="003D448E" w:rsidRDefault="003D448E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90F721C" w14:textId="549ACC2A" w:rsidR="003D448E" w:rsidRPr="003D448E" w:rsidRDefault="003D448E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ED77AA" w14:textId="51973E53" w:rsidR="00274C53" w:rsidRPr="00274C53" w:rsidRDefault="00274C53" w:rsidP="00D17412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14938B" w14:textId="77777777" w:rsidR="00274C53" w:rsidRPr="00274C53" w:rsidRDefault="00274C53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FEBE5F" w14:textId="166D0CB9" w:rsidR="00001A8E" w:rsidRPr="000E67A6" w:rsidRDefault="00274C53" w:rsidP="00D1741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F5BB255" w14:textId="77777777" w:rsidR="00F64EC0" w:rsidRPr="00E80DDF" w:rsidRDefault="00F64EC0" w:rsidP="00D17412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6EF2B" w14:textId="77777777" w:rsidR="0039161C" w:rsidRDefault="0039161C" w:rsidP="00D15E00">
      <w:pPr>
        <w:spacing w:after="0" w:line="240" w:lineRule="auto"/>
      </w:pPr>
      <w:r>
        <w:separator/>
      </w:r>
    </w:p>
  </w:endnote>
  <w:endnote w:type="continuationSeparator" w:id="0">
    <w:p w14:paraId="7EC84016" w14:textId="77777777" w:rsidR="0039161C" w:rsidRDefault="0039161C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456B3" w14:textId="77777777" w:rsidR="00355C35" w:rsidRDefault="00355C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AFFBD" w14:textId="77777777" w:rsidR="0039161C" w:rsidRDefault="0039161C" w:rsidP="00D15E00">
      <w:pPr>
        <w:spacing w:after="0" w:line="240" w:lineRule="auto"/>
      </w:pPr>
      <w:r>
        <w:separator/>
      </w:r>
    </w:p>
  </w:footnote>
  <w:footnote w:type="continuationSeparator" w:id="0">
    <w:p w14:paraId="0AE55983" w14:textId="77777777" w:rsidR="0039161C" w:rsidRDefault="0039161C" w:rsidP="00D15E00">
      <w:pPr>
        <w:spacing w:after="0" w:line="240" w:lineRule="auto"/>
      </w:pPr>
      <w:r>
        <w:continuationSeparator/>
      </w:r>
    </w:p>
  </w:footnote>
  <w:footnote w:id="1">
    <w:p w14:paraId="12E5461A" w14:textId="77777777" w:rsidR="005F3DE0" w:rsidRPr="00911EC5" w:rsidRDefault="005F3DE0" w:rsidP="005F3DE0">
      <w:pPr>
        <w:pStyle w:val="Tekstprzypisudolnego"/>
        <w:spacing w:line="276" w:lineRule="auto"/>
        <w:rPr>
          <w:ins w:id="1" w:author="Monika Stegent" w:date="2026-01-13T13:30:00Z" w16du:dateUtc="2026-01-13T12:30:00Z"/>
          <w:rFonts w:ascii="Arial" w:hAnsi="Arial" w:cs="Arial"/>
          <w:sz w:val="24"/>
          <w:szCs w:val="24"/>
        </w:rPr>
      </w:pPr>
      <w:ins w:id="2" w:author="Monika Stegent" w:date="2026-01-13T13:30:00Z" w16du:dateUtc="2026-01-13T12:30:00Z">
        <w:r w:rsidRPr="00911EC5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911EC5">
          <w:rPr>
            <w:rFonts w:ascii="Arial" w:hAnsi="Arial" w:cs="Arial"/>
            <w:sz w:val="24"/>
            <w:szCs w:val="24"/>
          </w:rPr>
          <w:t xml:space="preserve"> </w:t>
        </w:r>
        <w:r>
          <w:rPr>
            <w:rFonts w:ascii="Arial" w:hAnsi="Arial" w:cs="Arial"/>
            <w:sz w:val="24"/>
            <w:szCs w:val="24"/>
          </w:rPr>
          <w:t xml:space="preserve">W całym dokumencie </w:t>
        </w:r>
        <w:r w:rsidRPr="00BA6B4F">
          <w:rPr>
            <w:rFonts w:ascii="Arial" w:hAnsi="Arial" w:cs="Arial"/>
            <w:sz w:val="24"/>
            <w:szCs w:val="24"/>
          </w:rPr>
          <w:t>pojęcie to oznacza m.in. rehabilitację leczniczą będącą świadczeniem gwarantowanym, którego płatnikiem jest Narodowy Funduszu Zdrowia.</w:t>
        </w:r>
      </w:ins>
    </w:p>
  </w:footnote>
  <w:footnote w:id="2">
    <w:p w14:paraId="628D74FB" w14:textId="5AAD065C" w:rsidR="00911EC5" w:rsidRPr="00911EC5" w:rsidRDefault="00911EC5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23EDEDD9" w14:textId="1A5445A8" w:rsidR="003C40D0" w:rsidRPr="008D4EBB" w:rsidRDefault="003C40D0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302C99A5" w14:textId="77777777" w:rsidR="00080697" w:rsidRPr="004E0819" w:rsidRDefault="00080697" w:rsidP="00080697">
      <w:pPr>
        <w:pStyle w:val="Tekstprzypisudolnego"/>
        <w:spacing w:before="100" w:beforeAutospacing="1" w:after="100" w:afterAutospacing="1" w:line="276" w:lineRule="auto"/>
        <w:rPr>
          <w:ins w:id="9" w:author="Monika Stegent" w:date="2025-10-27T11:35:00Z" w16du:dateUtc="2025-10-27T10:35:00Z"/>
          <w:rFonts w:ascii="Arial" w:hAnsi="Arial" w:cs="Arial"/>
          <w:sz w:val="24"/>
          <w:szCs w:val="24"/>
        </w:rPr>
      </w:pPr>
      <w:ins w:id="10" w:author="Monika Stegent" w:date="2025-10-27T11:35:00Z" w16du:dateUtc="2025-10-27T10:35:00Z">
        <w:r w:rsidRPr="004E0819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4E0819">
          <w:rPr>
            <w:rFonts w:ascii="Arial" w:hAnsi="Arial" w:cs="Arial"/>
            <w:sz w:val="24"/>
            <w:szCs w:val="24"/>
          </w:rPr>
          <w:t xml:space="preserve"> </w:t>
        </w:r>
        <w:bookmarkStart w:id="11" w:name="_Hlk132271044"/>
        <w:r w:rsidRPr="004E0819">
          <w:rPr>
            <w:rFonts w:ascii="Arial" w:hAnsi="Arial" w:cs="Arial"/>
            <w:sz w:val="24"/>
            <w:szCs w:val="24"/>
          </w:rPr>
          <w:t>Rozporządzenie Parlamentu Europejskiego i Rady (UE) 2021/1058 z dnia 24 czerwca 2021 r. w sprawie Europejskiego Funduszu Rozwoju Regionalnego i Funduszu Spójności (Dz. U. UE. L. z</w:t>
        </w:r>
        <w:r w:rsidRPr="004E0819">
          <w:rPr>
            <w:rFonts w:ascii="Arial" w:hAnsi="Arial" w:cs="Arial"/>
            <w:sz w:val="24"/>
            <w:szCs w:val="24"/>
            <w:lang w:val="pl-PL"/>
          </w:rPr>
          <w:t> </w:t>
        </w:r>
        <w:r w:rsidRPr="004E0819">
          <w:rPr>
            <w:rFonts w:ascii="Arial" w:hAnsi="Arial" w:cs="Arial"/>
            <w:sz w:val="24"/>
            <w:szCs w:val="24"/>
          </w:rPr>
          <w:t>2021</w:t>
        </w:r>
        <w:r w:rsidRPr="004E0819">
          <w:rPr>
            <w:rFonts w:ascii="Arial" w:hAnsi="Arial" w:cs="Arial"/>
            <w:sz w:val="24"/>
            <w:szCs w:val="24"/>
            <w:lang w:val="pl-PL"/>
          </w:rPr>
          <w:t> </w:t>
        </w:r>
        <w:r w:rsidRPr="004E0819">
          <w:rPr>
            <w:rFonts w:ascii="Arial" w:hAnsi="Arial" w:cs="Arial"/>
            <w:sz w:val="24"/>
            <w:szCs w:val="24"/>
          </w:rPr>
          <w:t>r.</w:t>
        </w:r>
        <w:r w:rsidRPr="004E0819">
          <w:rPr>
            <w:rFonts w:ascii="Arial" w:hAnsi="Arial" w:cs="Arial"/>
            <w:sz w:val="24"/>
            <w:szCs w:val="24"/>
            <w:lang w:val="pl-PL"/>
          </w:rPr>
          <w:t xml:space="preserve"> </w:t>
        </w:r>
        <w:r w:rsidRPr="004E0819">
          <w:rPr>
            <w:rFonts w:ascii="Arial" w:hAnsi="Arial" w:cs="Arial"/>
            <w:sz w:val="24"/>
            <w:szCs w:val="24"/>
          </w:rPr>
          <w:t xml:space="preserve"> Nr 231, str. 60 z </w:t>
        </w:r>
        <w:proofErr w:type="spellStart"/>
        <w:r w:rsidRPr="004E0819">
          <w:rPr>
            <w:rFonts w:ascii="Arial" w:hAnsi="Arial" w:cs="Arial"/>
            <w:sz w:val="24"/>
            <w:szCs w:val="24"/>
          </w:rPr>
          <w:t>późn</w:t>
        </w:r>
        <w:proofErr w:type="spellEnd"/>
        <w:r w:rsidRPr="004E0819">
          <w:rPr>
            <w:rFonts w:ascii="Arial" w:hAnsi="Arial" w:cs="Arial"/>
            <w:sz w:val="24"/>
            <w:szCs w:val="24"/>
          </w:rPr>
          <w:t>. zm.).</w:t>
        </w:r>
        <w:bookmarkEnd w:id="11"/>
      </w:ins>
    </w:p>
  </w:footnote>
  <w:footnote w:id="5">
    <w:p w14:paraId="3A0F2D80" w14:textId="77777777" w:rsidR="00080697" w:rsidRPr="004E0819" w:rsidRDefault="00080697" w:rsidP="00080697">
      <w:pPr>
        <w:pStyle w:val="Tekstprzypisudolnego"/>
        <w:spacing w:before="100" w:beforeAutospacing="1" w:after="100" w:afterAutospacing="1" w:line="276" w:lineRule="auto"/>
        <w:rPr>
          <w:ins w:id="16" w:author="Monika Stegent" w:date="2025-10-27T11:35:00Z" w16du:dateUtc="2025-10-27T10:35:00Z"/>
          <w:rFonts w:ascii="Arial" w:hAnsi="Arial" w:cs="Arial"/>
          <w:sz w:val="24"/>
          <w:szCs w:val="24"/>
          <w:lang w:val="pl-PL"/>
        </w:rPr>
      </w:pPr>
      <w:ins w:id="17" w:author="Monika Stegent" w:date="2025-10-27T11:35:00Z" w16du:dateUtc="2025-10-27T10:35:00Z">
        <w:r w:rsidRPr="004E0819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4E0819">
          <w:rPr>
            <w:rFonts w:ascii="Arial" w:hAnsi="Arial" w:cs="Arial"/>
            <w:sz w:val="24"/>
            <w:szCs w:val="24"/>
          </w:rPr>
          <w:t xml:space="preserve"> Rozporządzenie Komisji (UE) Nr 651/2014 z dnia 17 czerwca 2014 r. uznającego niektóre rodzaje pomocy za zgodne z rynkiem wewnętrznym w zastosowaniu art. 107 i 108 Traktatu) (Dz. Urz. UE L 187 z 26.06.2014 z </w:t>
        </w:r>
        <w:proofErr w:type="spellStart"/>
        <w:r w:rsidRPr="004E0819">
          <w:rPr>
            <w:rFonts w:ascii="Arial" w:hAnsi="Arial" w:cs="Arial"/>
            <w:sz w:val="24"/>
            <w:szCs w:val="24"/>
          </w:rPr>
          <w:t>późn</w:t>
        </w:r>
        <w:proofErr w:type="spellEnd"/>
        <w:r w:rsidRPr="004E0819">
          <w:rPr>
            <w:rFonts w:ascii="Arial" w:hAnsi="Arial" w:cs="Arial"/>
            <w:sz w:val="24"/>
            <w:szCs w:val="24"/>
          </w:rPr>
          <w:t>. zm.)</w:t>
        </w:r>
        <w:r w:rsidRPr="004E0819">
          <w:rPr>
            <w:rFonts w:ascii="Arial" w:hAnsi="Arial" w:cs="Arial"/>
            <w:sz w:val="24"/>
            <w:szCs w:val="24"/>
            <w:lang w:val="pl-PL"/>
          </w:rPr>
          <w:t>.</w:t>
        </w:r>
      </w:ins>
    </w:p>
  </w:footnote>
  <w:footnote w:id="6">
    <w:p w14:paraId="73516A2E" w14:textId="77777777" w:rsidR="00080697" w:rsidRPr="004E0819" w:rsidRDefault="00080697" w:rsidP="00080697">
      <w:pPr>
        <w:pStyle w:val="Tekstprzypisudolnego"/>
        <w:spacing w:before="100" w:beforeAutospacing="1" w:after="100" w:afterAutospacing="1" w:line="276" w:lineRule="auto"/>
        <w:rPr>
          <w:ins w:id="25" w:author="Monika Stegent" w:date="2025-10-27T11:35:00Z" w16du:dateUtc="2025-10-27T10:35:00Z"/>
          <w:rFonts w:ascii="Arial" w:hAnsi="Arial" w:cs="Arial"/>
          <w:sz w:val="24"/>
          <w:szCs w:val="24"/>
        </w:rPr>
      </w:pPr>
      <w:ins w:id="26" w:author="Monika Stegent" w:date="2025-10-27T11:35:00Z" w16du:dateUtc="2025-10-27T10:35:00Z">
        <w:r w:rsidRPr="004E0819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4E0819">
          <w:rPr>
            <w:rFonts w:ascii="Arial" w:hAnsi="Arial" w:cs="Arial"/>
            <w:sz w:val="24"/>
            <w:szCs w:val="24"/>
          </w:rPr>
          <w:t xml:space="preserve"> Rozporządzenie Komisji (UE) 2023/2831 z dnia 13 grudnia 2023 r. w sprawie stosowania art. 107 i 108 Traktatu o funkcjonowaniu Unii Europejskiej do pomocy de </w:t>
        </w:r>
        <w:proofErr w:type="spellStart"/>
        <w:r w:rsidRPr="004E0819">
          <w:rPr>
            <w:rFonts w:ascii="Arial" w:hAnsi="Arial" w:cs="Arial"/>
            <w:sz w:val="24"/>
            <w:szCs w:val="24"/>
          </w:rPr>
          <w:t>minimis</w:t>
        </w:r>
        <w:proofErr w:type="spellEnd"/>
        <w:r w:rsidRPr="004E0819">
          <w:rPr>
            <w:rFonts w:ascii="Arial" w:hAnsi="Arial" w:cs="Arial"/>
            <w:sz w:val="24"/>
            <w:szCs w:val="24"/>
          </w:rPr>
          <w:t xml:space="preserve"> (Dz. U. UE. L. z 2023 r. poz. 2831).</w:t>
        </w:r>
      </w:ins>
    </w:p>
  </w:footnote>
  <w:footnote w:id="7">
    <w:p w14:paraId="79CA739F" w14:textId="26B33A14" w:rsidR="006A74D7" w:rsidRPr="008D4EBB" w:rsidRDefault="006A74D7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8">
    <w:p w14:paraId="2EB6E9F4" w14:textId="6AA26D5D" w:rsidR="007B09FD" w:rsidRPr="0079288B" w:rsidRDefault="007B09FD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9">
    <w:p w14:paraId="6C55032B" w14:textId="0A5B0D30" w:rsidR="004711B0" w:rsidRPr="00544205" w:rsidRDefault="004711B0" w:rsidP="00415D16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D53754" w:rsidRPr="00505B8F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10">
    <w:p w14:paraId="14677A24" w14:textId="77777777" w:rsidR="004711B0" w:rsidRPr="00C35067" w:rsidRDefault="004711B0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1">
    <w:p w14:paraId="37252BDA" w14:textId="1E0CB561" w:rsidR="00EB6010" w:rsidRPr="00C0388A" w:rsidRDefault="00EB6010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2">
    <w:p w14:paraId="7F8FA987" w14:textId="47C480CE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</w:t>
      </w:r>
      <w:hyperlink r:id="rId1" w:history="1">
        <w:r w:rsidRPr="00415D16">
          <w:rPr>
            <w:rStyle w:val="Hipercze"/>
            <w:rFonts w:ascii="Arial" w:hAnsi="Arial" w:cs="Arial"/>
            <w:sz w:val="24"/>
            <w:szCs w:val="24"/>
            <w:lang w:val="pl-PL"/>
          </w:rPr>
          <w:t>Zawiadomienia Komisji w sprawie pojęcia pomocy państwa w rozumieniu art. 107 ust. 1 Traktatu o funkcjonowaniu Unii Europejskiej</w:t>
        </w:r>
      </w:hyperlink>
      <w:r w:rsidRPr="0079288B">
        <w:rPr>
          <w:rFonts w:ascii="Arial" w:hAnsi="Arial" w:cs="Arial"/>
          <w:sz w:val="24"/>
          <w:szCs w:val="24"/>
          <w:lang w:val="pl-PL"/>
        </w:rPr>
        <w:t>  (Dz. Urz. UE C 262 z dnia 19 lipca 2016 r., str. 1)</w:t>
      </w:r>
      <w:r w:rsidR="00415D1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3">
    <w:p w14:paraId="3653D9E0" w14:textId="58F2D088" w:rsidR="00051887" w:rsidRPr="009C7AD5" w:rsidRDefault="00051887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2" w:history="1">
        <w:r w:rsidR="004B0BD7" w:rsidRPr="00415D16">
          <w:rPr>
            <w:rStyle w:val="Hipercze"/>
            <w:rFonts w:ascii="Arial" w:hAnsi="Arial" w:cs="Arial"/>
            <w:sz w:val="24"/>
            <w:szCs w:val="24"/>
            <w:lang w:val="pl-PL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4">
    <w:p w14:paraId="66C29A23" w14:textId="57CB264B" w:rsidR="00023C3A" w:rsidRPr="008D4EBB" w:rsidRDefault="00023C3A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5">
    <w:p w14:paraId="3C8285C5" w14:textId="354ABFCE" w:rsidR="003F2DE4" w:rsidRPr="00415D16" w:rsidRDefault="003F2DE4" w:rsidP="00415D16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bookmarkStart w:id="83" w:name="_Hlk130966638"/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83"/>
    </w:p>
  </w:footnote>
  <w:footnote w:id="16">
    <w:p w14:paraId="76529C2C" w14:textId="77777777" w:rsidR="003F2DE4" w:rsidRPr="00367FBE" w:rsidRDefault="003F2DE4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>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7">
    <w:p w14:paraId="5A3E3A5F" w14:textId="77777777" w:rsidR="003F2DE4" w:rsidRPr="00AE417A" w:rsidRDefault="003F2DE4" w:rsidP="00415D16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8">
    <w:p w14:paraId="2DE0DB1A" w14:textId="2D654760" w:rsidR="00477F6F" w:rsidRPr="00CD08CD" w:rsidRDefault="00477F6F" w:rsidP="00415D16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9">
    <w:p w14:paraId="4152C6F6" w14:textId="62461719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</w:t>
      </w:r>
      <w:hyperlink r:id="rId3" w:history="1">
        <w:r w:rsidR="00415D16" w:rsidRPr="001442DB">
          <w:rPr>
            <w:rStyle w:val="Hipercze"/>
            <w:rFonts w:ascii="Arial" w:hAnsi="Arial" w:cs="Arial"/>
            <w:sz w:val="24"/>
            <w:szCs w:val="24"/>
          </w:rPr>
          <w:t>mapa potrzeb zdrowotnych</w:t>
        </w:r>
      </w:hyperlink>
      <w:r w:rsidR="00415D16">
        <w:rPr>
          <w:rFonts w:ascii="Arial" w:hAnsi="Arial" w:cs="Arial"/>
          <w:sz w:val="24"/>
          <w:szCs w:val="24"/>
        </w:rPr>
        <w:t>.</w:t>
      </w:r>
      <w:r w:rsidR="00914E8B">
        <w:rPr>
          <w:rFonts w:ascii="Arial" w:hAnsi="Arial" w:cs="Arial"/>
          <w:sz w:val="24"/>
          <w:szCs w:val="24"/>
        </w:rPr>
        <w:t xml:space="preserve"> </w:t>
      </w:r>
    </w:p>
  </w:footnote>
  <w:footnote w:id="20">
    <w:p w14:paraId="5BF751AC" w14:textId="4F8E6D8E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</w:t>
      </w:r>
      <w:r w:rsidR="00415D16">
        <w:rPr>
          <w:rFonts w:ascii="Arial" w:hAnsi="Arial" w:cs="Arial"/>
          <w:sz w:val="24"/>
          <w:szCs w:val="24"/>
        </w:rPr>
        <w:t xml:space="preserve">w </w:t>
      </w:r>
      <w:hyperlink r:id="rId4" w:history="1">
        <w:r w:rsidR="00415D16" w:rsidRPr="00473249">
          <w:rPr>
            <w:rStyle w:val="Hipercze"/>
            <w:rFonts w:ascii="Arial" w:hAnsi="Arial" w:cs="Arial"/>
            <w:sz w:val="24"/>
            <w:szCs w:val="24"/>
          </w:rPr>
          <w:t>Bazie Analiz Systemowych i Wdrożeniowych</w:t>
        </w:r>
      </w:hyperlink>
      <w:r w:rsidR="00415D16">
        <w:rPr>
          <w:rFonts w:ascii="Arial" w:hAnsi="Arial" w:cs="Arial"/>
          <w:sz w:val="24"/>
          <w:szCs w:val="24"/>
        </w:rPr>
        <w:t>.</w:t>
      </w:r>
    </w:p>
  </w:footnote>
  <w:footnote w:id="21">
    <w:p w14:paraId="7B267125" w14:textId="28E130BB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CD08CD" w:rsidRPr="00415D16">
          <w:rPr>
            <w:rStyle w:val="Hipercze"/>
            <w:rFonts w:ascii="Arial" w:hAnsi="Arial" w:cs="Arial"/>
            <w:sz w:val="24"/>
            <w:szCs w:val="24"/>
            <w:lang w:val="pl-PL"/>
          </w:rPr>
          <w:t>Zdrowa Przyszłość. Ramy strategiczne rozwoju systemu ochrony zdrowia na lata 2021-2027, z perspektywą do 2030</w:t>
        </w:r>
      </w:hyperlink>
      <w:r w:rsidR="00415D16">
        <w:rPr>
          <w:rFonts w:ascii="Arial" w:hAnsi="Arial" w:cs="Arial"/>
          <w:sz w:val="24"/>
          <w:szCs w:val="24"/>
          <w:lang w:val="pl-PL"/>
        </w:rPr>
        <w:t>.</w:t>
      </w:r>
    </w:p>
  </w:footnote>
  <w:footnote w:id="22">
    <w:p w14:paraId="485D6EA2" w14:textId="4A4220F0" w:rsidR="00F13FAD" w:rsidRPr="00DE3371" w:rsidRDefault="00F13FAD" w:rsidP="00EC507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ins w:id="85" w:author="Monika Stegent" w:date="2025-10-29T12:45:00Z" w16du:dateUtc="2025-10-29T11:45:00Z">
        <w:r w:rsidR="003B1552">
          <w:rPr>
            <w:rFonts w:ascii="Arial" w:hAnsi="Arial" w:cs="Arial"/>
            <w:sz w:val="24"/>
            <w:szCs w:val="24"/>
          </w:rPr>
          <w:fldChar w:fldCharType="begin"/>
        </w:r>
        <w:r w:rsidR="003B1552">
          <w:rPr>
            <w:rFonts w:ascii="Arial" w:hAnsi="Arial" w:cs="Arial"/>
            <w:sz w:val="24"/>
            <w:szCs w:val="24"/>
          </w:rPr>
          <w:instrText>HYPERLINK "https://edzienniki.bydgoszcz.uw.gov.pl/WDU_C/2024/7863/akt.pdf"</w:instrText>
        </w:r>
        <w:r w:rsidR="003B1552">
          <w:rPr>
            <w:rFonts w:ascii="Arial" w:hAnsi="Arial" w:cs="Arial"/>
            <w:sz w:val="24"/>
            <w:szCs w:val="24"/>
          </w:rPr>
        </w:r>
        <w:r w:rsidR="003B1552">
          <w:rPr>
            <w:rFonts w:ascii="Arial" w:hAnsi="Arial" w:cs="Arial"/>
            <w:sz w:val="24"/>
            <w:szCs w:val="24"/>
          </w:rPr>
          <w:fldChar w:fldCharType="separate"/>
        </w:r>
        <w:r w:rsidRPr="003B1552">
          <w:rPr>
            <w:rStyle w:val="Hipercze"/>
            <w:rFonts w:ascii="Arial" w:hAnsi="Arial" w:cs="Arial"/>
            <w:sz w:val="24"/>
            <w:szCs w:val="24"/>
          </w:rPr>
          <w:t xml:space="preserve">Obwieszczenie Wojewody Kujawsko-Pomorskiego z dnia </w:t>
        </w:r>
        <w:r w:rsidR="003B1552" w:rsidRPr="003B1552">
          <w:rPr>
            <w:rStyle w:val="Hipercze"/>
            <w:rFonts w:ascii="Arial" w:hAnsi="Arial" w:cs="Arial"/>
            <w:sz w:val="24"/>
            <w:szCs w:val="24"/>
          </w:rPr>
          <w:t>31</w:t>
        </w:r>
        <w:del w:id="86" w:author="Monika Stegent" w:date="2025-10-29T12:44:00Z" w16du:dateUtc="2025-10-29T11:44:00Z">
          <w:r w:rsidRPr="003B1552" w:rsidDel="003B1552">
            <w:rPr>
              <w:rStyle w:val="Hipercze"/>
              <w:rFonts w:ascii="Arial" w:hAnsi="Arial" w:cs="Arial"/>
              <w:sz w:val="24"/>
              <w:szCs w:val="24"/>
            </w:rPr>
            <w:delText>22</w:delText>
          </w:r>
        </w:del>
        <w:r w:rsidRPr="003B1552">
          <w:rPr>
            <w:rStyle w:val="Hipercze"/>
            <w:rFonts w:ascii="Arial" w:hAnsi="Arial" w:cs="Arial"/>
            <w:sz w:val="24"/>
            <w:szCs w:val="24"/>
          </w:rPr>
          <w:t xml:space="preserve"> grudnia 202</w:t>
        </w:r>
        <w:r w:rsidR="003B1552" w:rsidRPr="003B1552">
          <w:rPr>
            <w:rStyle w:val="Hipercze"/>
            <w:rFonts w:ascii="Arial" w:hAnsi="Arial" w:cs="Arial"/>
            <w:sz w:val="24"/>
            <w:szCs w:val="24"/>
          </w:rPr>
          <w:t>4</w:t>
        </w:r>
        <w:del w:id="87" w:author="Monika Stegent" w:date="2025-10-29T12:44:00Z" w16du:dateUtc="2025-10-29T11:44:00Z">
          <w:r w:rsidRPr="003B1552" w:rsidDel="003B1552">
            <w:rPr>
              <w:rStyle w:val="Hipercze"/>
              <w:rFonts w:ascii="Arial" w:hAnsi="Arial" w:cs="Arial"/>
              <w:sz w:val="24"/>
              <w:szCs w:val="24"/>
            </w:rPr>
            <w:delText>1</w:delText>
          </w:r>
        </w:del>
        <w:r w:rsidRPr="003B1552">
          <w:rPr>
            <w:rStyle w:val="Hipercze"/>
            <w:rFonts w:ascii="Arial" w:hAnsi="Arial" w:cs="Arial"/>
            <w:sz w:val="24"/>
            <w:szCs w:val="24"/>
          </w:rPr>
          <w:t xml:space="preserve"> r. w sprawie ogłoszenia „Wojewódzkiego planu transformacji województwa kujawsko-pomorskiego na lata 2022-2026”</w:t>
        </w:r>
        <w:r w:rsidR="003B1552">
          <w:rPr>
            <w:rFonts w:ascii="Arial" w:hAnsi="Arial" w:cs="Arial"/>
            <w:sz w:val="24"/>
            <w:szCs w:val="24"/>
          </w:rPr>
          <w:fldChar w:fldCharType="end"/>
        </w:r>
      </w:ins>
      <w:r w:rsidRPr="00DE3371">
        <w:rPr>
          <w:rFonts w:ascii="Arial" w:hAnsi="Arial" w:cs="Arial"/>
          <w:sz w:val="24"/>
          <w:szCs w:val="24"/>
        </w:rPr>
        <w:t xml:space="preserve">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</w:t>
      </w:r>
      <w:ins w:id="88" w:author="Monika Stegent" w:date="2025-10-29T12:44:00Z" w16du:dateUtc="2025-10-29T11:44:00Z">
        <w:r w:rsidR="003B1552">
          <w:rPr>
            <w:rFonts w:ascii="Arial" w:hAnsi="Arial" w:cs="Arial"/>
            <w:sz w:val="24"/>
            <w:szCs w:val="24"/>
            <w:lang w:val="pl-PL"/>
          </w:rPr>
          <w:t>4</w:t>
        </w:r>
      </w:ins>
      <w:del w:id="89" w:author="Monika Stegent" w:date="2025-10-29T12:44:00Z" w16du:dateUtc="2025-10-29T11:44:00Z">
        <w:r w:rsidR="00627979" w:rsidRPr="00DE3371" w:rsidDel="003B1552">
          <w:rPr>
            <w:rFonts w:ascii="Arial" w:hAnsi="Arial" w:cs="Arial"/>
            <w:sz w:val="24"/>
            <w:szCs w:val="24"/>
            <w:lang w:val="pl-PL"/>
          </w:rPr>
          <w:delText>1</w:delText>
        </w:r>
      </w:del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  <w:ins w:id="90" w:author="Monika Stegent" w:date="2025-10-29T12:44:00Z" w16du:dateUtc="2025-10-29T11:44:00Z">
        <w:r w:rsidR="003B1552">
          <w:rPr>
            <w:rFonts w:ascii="Arial" w:hAnsi="Arial" w:cs="Arial"/>
            <w:sz w:val="24"/>
            <w:szCs w:val="24"/>
            <w:lang w:val="pl-PL"/>
          </w:rPr>
          <w:t>7863</w:t>
        </w:r>
      </w:ins>
      <w:del w:id="91" w:author="Monika Stegent" w:date="2025-10-29T12:44:00Z" w16du:dateUtc="2025-10-29T11:44:00Z">
        <w:r w:rsidR="00627979" w:rsidRPr="00DE3371" w:rsidDel="003B1552">
          <w:rPr>
            <w:rFonts w:ascii="Arial" w:hAnsi="Arial" w:cs="Arial"/>
            <w:sz w:val="24"/>
            <w:szCs w:val="24"/>
            <w:lang w:val="pl-PL"/>
          </w:rPr>
          <w:delText>6818</w:delText>
        </w:r>
      </w:del>
      <w:r w:rsidR="00627979" w:rsidRPr="00DE3371">
        <w:rPr>
          <w:rFonts w:ascii="Arial" w:hAnsi="Arial" w:cs="Arial"/>
          <w:sz w:val="24"/>
          <w:szCs w:val="24"/>
          <w:lang w:val="pl-PL"/>
        </w:rPr>
        <w:t>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3">
    <w:p w14:paraId="77D153E5" w14:textId="12022F02" w:rsidR="00424A69" w:rsidRPr="00424A69" w:rsidRDefault="00424A69" w:rsidP="00EC507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A6DC1" w14:textId="77777777" w:rsidR="00355C35" w:rsidRDefault="00355C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F0EC" w14:textId="77777777" w:rsidR="00355C35" w:rsidRDefault="00355C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D17412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D17412">
      <w:rPr>
        <w:rFonts w:ascii="Arial" w:hAnsi="Arial" w:cs="Arial"/>
        <w:sz w:val="24"/>
        <w:szCs w:val="24"/>
      </w:rPr>
      <w:t>FUNDUSZE EUROPEJSKIE DLA KUJAW I POMORZA 2021-2027</w:t>
    </w:r>
  </w:p>
  <w:p w14:paraId="3148D2F9" w14:textId="77777777" w:rsidR="00355C35" w:rsidRPr="00355C35" w:rsidRDefault="00355C35" w:rsidP="00355C35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  <w:lang w:val="x-none"/>
      </w:rPr>
    </w:pPr>
    <w:r w:rsidRPr="00355C35">
      <w:rPr>
        <w:rFonts w:ascii="Arial" w:hAnsi="Arial" w:cs="Arial"/>
        <w:bCs/>
        <w:sz w:val="24"/>
        <w:szCs w:val="24"/>
        <w:lang w:val="x-none"/>
      </w:rPr>
      <w:t xml:space="preserve">Załącznik nr 1 do Stanowiska nr 1/2026 </w:t>
    </w:r>
  </w:p>
  <w:p w14:paraId="51D266A9" w14:textId="13F02C47" w:rsidR="00355C35" w:rsidRPr="00355C35" w:rsidRDefault="00355C35" w:rsidP="00355C35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  <w:lang w:val="x-none"/>
      </w:rPr>
    </w:pPr>
    <w:r w:rsidRPr="00355C35">
      <w:rPr>
        <w:rFonts w:ascii="Arial" w:hAnsi="Arial" w:cs="Arial"/>
        <w:bCs/>
        <w:sz w:val="24"/>
        <w:szCs w:val="24"/>
        <w:lang w:val="x-none"/>
      </w:rPr>
      <w:t xml:space="preserve">Grupy roboczej ds. </w:t>
    </w:r>
    <w:r>
      <w:rPr>
        <w:rFonts w:ascii="Arial" w:hAnsi="Arial" w:cs="Arial"/>
        <w:bCs/>
        <w:sz w:val="24"/>
        <w:szCs w:val="24"/>
        <w:lang w:val="x-none"/>
      </w:rPr>
      <w:t>zdrowia</w:t>
    </w:r>
    <w:r w:rsidRPr="00355C35">
      <w:rPr>
        <w:rFonts w:ascii="Arial" w:hAnsi="Arial" w:cs="Arial"/>
        <w:bCs/>
        <w:sz w:val="24"/>
        <w:szCs w:val="24"/>
        <w:lang w:val="x-none"/>
      </w:rPr>
      <w:t xml:space="preserve"> KM FEdKP 2021-2027 </w:t>
    </w:r>
  </w:p>
  <w:p w14:paraId="51502314" w14:textId="0F70D57C" w:rsidR="003C40D0" w:rsidRPr="00956E71" w:rsidRDefault="00355C35" w:rsidP="00355C35">
    <w:pPr>
      <w:tabs>
        <w:tab w:val="left" w:pos="9923"/>
      </w:tabs>
      <w:spacing w:after="0" w:line="240" w:lineRule="auto"/>
      <w:ind w:left="8505"/>
      <w:rPr>
        <w:rFonts w:ascii="Arial" w:hAnsi="Arial" w:cs="Arial"/>
        <w:sz w:val="20"/>
        <w:szCs w:val="20"/>
      </w:rPr>
    </w:pPr>
    <w:r w:rsidRPr="00355C35">
      <w:rPr>
        <w:rFonts w:ascii="Arial" w:hAnsi="Arial" w:cs="Arial"/>
        <w:bCs/>
        <w:sz w:val="24"/>
        <w:szCs w:val="24"/>
        <w:lang w:val="x-none"/>
      </w:rPr>
      <w:t xml:space="preserve">z dnia </w:t>
    </w:r>
    <w:r>
      <w:rPr>
        <w:rFonts w:ascii="Arial" w:hAnsi="Arial" w:cs="Arial"/>
        <w:bCs/>
        <w:sz w:val="24"/>
        <w:szCs w:val="24"/>
        <w:lang w:val="x-none"/>
      </w:rPr>
      <w:t xml:space="preserve">15 </w:t>
    </w:r>
    <w:r w:rsidRPr="00355C35">
      <w:rPr>
        <w:rFonts w:ascii="Arial" w:hAnsi="Arial" w:cs="Arial"/>
        <w:bCs/>
        <w:sz w:val="24"/>
        <w:szCs w:val="24"/>
        <w:lang w:val="x-none"/>
      </w:rPr>
      <w:t>stycznia 2026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C8363BE6"/>
    <w:lvl w:ilvl="0" w:tplc="5D0C2F1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0512FEC4"/>
    <w:lvl w:ilvl="0" w:tplc="4C5E0BC2">
      <w:start w:val="1"/>
      <w:numFmt w:val="lowerLetter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9CB2DACE"/>
    <w:lvl w:ilvl="0" w:tplc="B0B6C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503AE"/>
    <w:multiLevelType w:val="hybridMultilevel"/>
    <w:tmpl w:val="81787714"/>
    <w:lvl w:ilvl="0" w:tplc="BF42E1EE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912"/>
    <w:multiLevelType w:val="hybridMultilevel"/>
    <w:tmpl w:val="3D0C6320"/>
    <w:lvl w:ilvl="0" w:tplc="4182888C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4398D"/>
    <w:multiLevelType w:val="hybridMultilevel"/>
    <w:tmpl w:val="3356B66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0359D"/>
    <w:multiLevelType w:val="hybridMultilevel"/>
    <w:tmpl w:val="CE702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66456D6"/>
    <w:multiLevelType w:val="hybridMultilevel"/>
    <w:tmpl w:val="FE7EBD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936E41"/>
    <w:multiLevelType w:val="hybridMultilevel"/>
    <w:tmpl w:val="C3D8AE8A"/>
    <w:lvl w:ilvl="0" w:tplc="960AA49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D417A"/>
    <w:multiLevelType w:val="hybridMultilevel"/>
    <w:tmpl w:val="E4FAE302"/>
    <w:lvl w:ilvl="0" w:tplc="5E8CA1D8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F51DB"/>
    <w:multiLevelType w:val="hybridMultilevel"/>
    <w:tmpl w:val="50DEBFA6"/>
    <w:lvl w:ilvl="0" w:tplc="E18085D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22F37"/>
    <w:multiLevelType w:val="hybridMultilevel"/>
    <w:tmpl w:val="471C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E0E39"/>
    <w:multiLevelType w:val="hybridMultilevel"/>
    <w:tmpl w:val="982696A4"/>
    <w:lvl w:ilvl="0" w:tplc="AF641A0C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51332"/>
    <w:multiLevelType w:val="hybridMultilevel"/>
    <w:tmpl w:val="FD368460"/>
    <w:lvl w:ilvl="0" w:tplc="DB70E0A2">
      <w:start w:val="1"/>
      <w:numFmt w:val="lowerLetter"/>
      <w:lvlText w:val="%1."/>
      <w:lvlJc w:val="left"/>
      <w:pPr>
        <w:ind w:left="502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465E1"/>
    <w:multiLevelType w:val="hybridMultilevel"/>
    <w:tmpl w:val="43CC4DF4"/>
    <w:lvl w:ilvl="0" w:tplc="1B1C6B3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A2A06"/>
    <w:multiLevelType w:val="hybridMultilevel"/>
    <w:tmpl w:val="71A095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1A3EEA"/>
    <w:multiLevelType w:val="hybridMultilevel"/>
    <w:tmpl w:val="F6DA8EDC"/>
    <w:lvl w:ilvl="0" w:tplc="21F4D42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DB71D0"/>
    <w:multiLevelType w:val="hybridMultilevel"/>
    <w:tmpl w:val="966EA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02EE1"/>
    <w:multiLevelType w:val="hybridMultilevel"/>
    <w:tmpl w:val="1B04CDF0"/>
    <w:lvl w:ilvl="0" w:tplc="242AEB3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7A008A"/>
    <w:multiLevelType w:val="hybridMultilevel"/>
    <w:tmpl w:val="F296F6BE"/>
    <w:lvl w:ilvl="0" w:tplc="9E5CB0C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20"/>
  </w:num>
  <w:num w:numId="2" w16cid:durableId="426510537">
    <w:abstractNumId w:val="2"/>
  </w:num>
  <w:num w:numId="3" w16cid:durableId="805128854">
    <w:abstractNumId w:val="14"/>
  </w:num>
  <w:num w:numId="4" w16cid:durableId="778720930">
    <w:abstractNumId w:val="22"/>
  </w:num>
  <w:num w:numId="5" w16cid:durableId="1720980600">
    <w:abstractNumId w:val="1"/>
  </w:num>
  <w:num w:numId="6" w16cid:durableId="435103012">
    <w:abstractNumId w:val="12"/>
  </w:num>
  <w:num w:numId="7" w16cid:durableId="1838693527">
    <w:abstractNumId w:val="27"/>
  </w:num>
  <w:num w:numId="8" w16cid:durableId="1092241272">
    <w:abstractNumId w:val="4"/>
  </w:num>
  <w:num w:numId="9" w16cid:durableId="1934320920">
    <w:abstractNumId w:val="3"/>
  </w:num>
  <w:num w:numId="10" w16cid:durableId="535891524">
    <w:abstractNumId w:val="17"/>
  </w:num>
  <w:num w:numId="11" w16cid:durableId="1704398260">
    <w:abstractNumId w:val="25"/>
  </w:num>
  <w:num w:numId="12" w16cid:durableId="893127186">
    <w:abstractNumId w:val="26"/>
  </w:num>
  <w:num w:numId="13" w16cid:durableId="1565027239">
    <w:abstractNumId w:val="5"/>
  </w:num>
  <w:num w:numId="14" w16cid:durableId="1804611649">
    <w:abstractNumId w:val="19"/>
  </w:num>
  <w:num w:numId="15" w16cid:durableId="973410579">
    <w:abstractNumId w:val="10"/>
  </w:num>
  <w:num w:numId="16" w16cid:durableId="1792549561">
    <w:abstractNumId w:val="18"/>
  </w:num>
  <w:num w:numId="17" w16cid:durableId="417144348">
    <w:abstractNumId w:val="16"/>
  </w:num>
  <w:num w:numId="18" w16cid:durableId="1026906325">
    <w:abstractNumId w:val="7"/>
  </w:num>
  <w:num w:numId="19" w16cid:durableId="1825127283">
    <w:abstractNumId w:val="23"/>
  </w:num>
  <w:num w:numId="20" w16cid:durableId="1937055201">
    <w:abstractNumId w:val="13"/>
  </w:num>
  <w:num w:numId="21" w16cid:durableId="1790200275">
    <w:abstractNumId w:val="8"/>
  </w:num>
  <w:num w:numId="22" w16cid:durableId="355228862">
    <w:abstractNumId w:val="6"/>
  </w:num>
  <w:num w:numId="23" w16cid:durableId="1210457990">
    <w:abstractNumId w:val="11"/>
  </w:num>
  <w:num w:numId="24" w16cid:durableId="819738435">
    <w:abstractNumId w:val="24"/>
  </w:num>
  <w:num w:numId="25" w16cid:durableId="1213616991">
    <w:abstractNumId w:val="15"/>
  </w:num>
  <w:num w:numId="26" w16cid:durableId="1870600968">
    <w:abstractNumId w:val="21"/>
  </w:num>
  <w:num w:numId="27" w16cid:durableId="582951145">
    <w:abstractNumId w:val="9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onika Stegent">
    <w15:presenceInfo w15:providerId="AD" w15:userId="S::m.stegent@umwkp365.pl::15c6a793-b81a-4778-a54a-40710e3054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ED9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D2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300C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61B"/>
    <w:rsid w:val="00056973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0697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1CE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3C7"/>
    <w:rsid w:val="000A29D0"/>
    <w:rsid w:val="000A406B"/>
    <w:rsid w:val="000A4544"/>
    <w:rsid w:val="000A4649"/>
    <w:rsid w:val="000B0BA9"/>
    <w:rsid w:val="000B12E4"/>
    <w:rsid w:val="000B14CF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4E91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71CD"/>
    <w:rsid w:val="000F7BB0"/>
    <w:rsid w:val="0010120E"/>
    <w:rsid w:val="00102B43"/>
    <w:rsid w:val="00103F27"/>
    <w:rsid w:val="001041B4"/>
    <w:rsid w:val="00104CD6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9CD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828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9CA"/>
    <w:rsid w:val="00167EE8"/>
    <w:rsid w:val="0017041B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D0F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16B"/>
    <w:rsid w:val="001D5770"/>
    <w:rsid w:val="001D6867"/>
    <w:rsid w:val="001D73F9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5D6F"/>
    <w:rsid w:val="0023642B"/>
    <w:rsid w:val="00236CEF"/>
    <w:rsid w:val="00237117"/>
    <w:rsid w:val="0024218C"/>
    <w:rsid w:val="0024296A"/>
    <w:rsid w:val="00243C37"/>
    <w:rsid w:val="002455CA"/>
    <w:rsid w:val="00246D4B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C53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03E7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68BC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43C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1AD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4BA"/>
    <w:rsid w:val="00342DB1"/>
    <w:rsid w:val="00342EF5"/>
    <w:rsid w:val="00343082"/>
    <w:rsid w:val="00343BEA"/>
    <w:rsid w:val="00343E71"/>
    <w:rsid w:val="00343EF4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5898"/>
    <w:rsid w:val="00355C35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161C"/>
    <w:rsid w:val="00392003"/>
    <w:rsid w:val="00392ABD"/>
    <w:rsid w:val="00392B6F"/>
    <w:rsid w:val="003931EF"/>
    <w:rsid w:val="0039375D"/>
    <w:rsid w:val="00396072"/>
    <w:rsid w:val="00397489"/>
    <w:rsid w:val="003974B2"/>
    <w:rsid w:val="00397CAD"/>
    <w:rsid w:val="00397E5A"/>
    <w:rsid w:val="003A0754"/>
    <w:rsid w:val="003A0765"/>
    <w:rsid w:val="003A17CF"/>
    <w:rsid w:val="003A1F38"/>
    <w:rsid w:val="003A1FAE"/>
    <w:rsid w:val="003A218B"/>
    <w:rsid w:val="003A32E8"/>
    <w:rsid w:val="003A3E90"/>
    <w:rsid w:val="003A4AC4"/>
    <w:rsid w:val="003A6E3C"/>
    <w:rsid w:val="003A7F16"/>
    <w:rsid w:val="003B1552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79A"/>
    <w:rsid w:val="003D6993"/>
    <w:rsid w:val="003D703E"/>
    <w:rsid w:val="003D77BA"/>
    <w:rsid w:val="003E039B"/>
    <w:rsid w:val="003E0CDA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2DE4"/>
    <w:rsid w:val="003F39B7"/>
    <w:rsid w:val="003F4447"/>
    <w:rsid w:val="003F4AE0"/>
    <w:rsid w:val="003F5039"/>
    <w:rsid w:val="003F7897"/>
    <w:rsid w:val="0040025A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5D16"/>
    <w:rsid w:val="004176BE"/>
    <w:rsid w:val="0041783F"/>
    <w:rsid w:val="00417C8B"/>
    <w:rsid w:val="004202FD"/>
    <w:rsid w:val="00421022"/>
    <w:rsid w:val="00421337"/>
    <w:rsid w:val="00421E83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5C54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11B0"/>
    <w:rsid w:val="00472648"/>
    <w:rsid w:val="00473088"/>
    <w:rsid w:val="004749D9"/>
    <w:rsid w:val="004752EA"/>
    <w:rsid w:val="0047602B"/>
    <w:rsid w:val="00477E34"/>
    <w:rsid w:val="00477F6F"/>
    <w:rsid w:val="00480798"/>
    <w:rsid w:val="0048148D"/>
    <w:rsid w:val="00481A90"/>
    <w:rsid w:val="0048201F"/>
    <w:rsid w:val="004825E0"/>
    <w:rsid w:val="004829CB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4977"/>
    <w:rsid w:val="00494EDC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4C6"/>
    <w:rsid w:val="005018EC"/>
    <w:rsid w:val="00503168"/>
    <w:rsid w:val="00504545"/>
    <w:rsid w:val="00505150"/>
    <w:rsid w:val="005051ED"/>
    <w:rsid w:val="00505803"/>
    <w:rsid w:val="00505B8F"/>
    <w:rsid w:val="00506CCF"/>
    <w:rsid w:val="00507B1D"/>
    <w:rsid w:val="00507D67"/>
    <w:rsid w:val="00510313"/>
    <w:rsid w:val="00511230"/>
    <w:rsid w:val="005115B8"/>
    <w:rsid w:val="00512587"/>
    <w:rsid w:val="0051276D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5776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6ED5"/>
    <w:rsid w:val="005770D4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4900"/>
    <w:rsid w:val="00595B0F"/>
    <w:rsid w:val="00595C8F"/>
    <w:rsid w:val="00595F5E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7F5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3DE0"/>
    <w:rsid w:val="005F475A"/>
    <w:rsid w:val="005F4A89"/>
    <w:rsid w:val="005F5A65"/>
    <w:rsid w:val="005F5F4B"/>
    <w:rsid w:val="005F5F96"/>
    <w:rsid w:val="005F60B3"/>
    <w:rsid w:val="005F6AC9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592E"/>
    <w:rsid w:val="006067A1"/>
    <w:rsid w:val="006069E6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3DC1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6B80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5920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4D"/>
    <w:rsid w:val="006A3675"/>
    <w:rsid w:val="006A36A9"/>
    <w:rsid w:val="006A484E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3D5"/>
    <w:rsid w:val="006C660C"/>
    <w:rsid w:val="006C74AB"/>
    <w:rsid w:val="006C7E4E"/>
    <w:rsid w:val="006D0AE6"/>
    <w:rsid w:val="006D1576"/>
    <w:rsid w:val="006D2375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2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6EBE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66CD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4388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56B"/>
    <w:rsid w:val="00780771"/>
    <w:rsid w:val="00780CDA"/>
    <w:rsid w:val="00780E84"/>
    <w:rsid w:val="00781BBE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26E7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7C0"/>
    <w:rsid w:val="007C492A"/>
    <w:rsid w:val="007C57D4"/>
    <w:rsid w:val="007C7799"/>
    <w:rsid w:val="007D1C5C"/>
    <w:rsid w:val="007D31C8"/>
    <w:rsid w:val="007D394F"/>
    <w:rsid w:val="007D3A0D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458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275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2EA"/>
    <w:rsid w:val="008E3F86"/>
    <w:rsid w:val="008E437B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9006EF"/>
    <w:rsid w:val="00901587"/>
    <w:rsid w:val="009017D1"/>
    <w:rsid w:val="0090288E"/>
    <w:rsid w:val="00903398"/>
    <w:rsid w:val="00904982"/>
    <w:rsid w:val="00904F79"/>
    <w:rsid w:val="009050F5"/>
    <w:rsid w:val="0090611F"/>
    <w:rsid w:val="009066FD"/>
    <w:rsid w:val="00907670"/>
    <w:rsid w:val="009104AB"/>
    <w:rsid w:val="00911666"/>
    <w:rsid w:val="00911E61"/>
    <w:rsid w:val="00911EC5"/>
    <w:rsid w:val="00912C34"/>
    <w:rsid w:val="00913BEA"/>
    <w:rsid w:val="00914E8B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D70"/>
    <w:rsid w:val="00926FB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48C4"/>
    <w:rsid w:val="0093634B"/>
    <w:rsid w:val="009367C4"/>
    <w:rsid w:val="009370EC"/>
    <w:rsid w:val="009377E1"/>
    <w:rsid w:val="0094007C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3A68"/>
    <w:rsid w:val="00955E08"/>
    <w:rsid w:val="00956616"/>
    <w:rsid w:val="00956E71"/>
    <w:rsid w:val="00956FD9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66395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955"/>
    <w:rsid w:val="00991248"/>
    <w:rsid w:val="0099141A"/>
    <w:rsid w:val="0099191A"/>
    <w:rsid w:val="009923AC"/>
    <w:rsid w:val="0099306E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517B"/>
    <w:rsid w:val="009B5A30"/>
    <w:rsid w:val="009B5E48"/>
    <w:rsid w:val="009B623F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032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08E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40DF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68D6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55A"/>
    <w:rsid w:val="00AC46C0"/>
    <w:rsid w:val="00AC5333"/>
    <w:rsid w:val="00AC56D9"/>
    <w:rsid w:val="00AC5F0C"/>
    <w:rsid w:val="00AC5F13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5726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442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2BE4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ABB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76A"/>
    <w:rsid w:val="00BA6E34"/>
    <w:rsid w:val="00BA7B1D"/>
    <w:rsid w:val="00BB09C6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D7E4D"/>
    <w:rsid w:val="00BE1C32"/>
    <w:rsid w:val="00BE2041"/>
    <w:rsid w:val="00BE2CC9"/>
    <w:rsid w:val="00BE37CC"/>
    <w:rsid w:val="00BE3A37"/>
    <w:rsid w:val="00BE4057"/>
    <w:rsid w:val="00BE5069"/>
    <w:rsid w:val="00BE6331"/>
    <w:rsid w:val="00BE6BB9"/>
    <w:rsid w:val="00BE6E4B"/>
    <w:rsid w:val="00BE7209"/>
    <w:rsid w:val="00BE72FF"/>
    <w:rsid w:val="00BE7503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12C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1E5"/>
    <w:rsid w:val="00C60370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169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3D5"/>
    <w:rsid w:val="00CB4DEB"/>
    <w:rsid w:val="00CB5348"/>
    <w:rsid w:val="00CB5961"/>
    <w:rsid w:val="00CB60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19EE"/>
    <w:rsid w:val="00CE2C77"/>
    <w:rsid w:val="00CE3251"/>
    <w:rsid w:val="00CE34E1"/>
    <w:rsid w:val="00CE3DBF"/>
    <w:rsid w:val="00CE3E21"/>
    <w:rsid w:val="00CE4262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12"/>
    <w:rsid w:val="00D22524"/>
    <w:rsid w:val="00D243AD"/>
    <w:rsid w:val="00D24CE0"/>
    <w:rsid w:val="00D25651"/>
    <w:rsid w:val="00D25894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6E6E"/>
    <w:rsid w:val="00D371F3"/>
    <w:rsid w:val="00D3798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3754"/>
    <w:rsid w:val="00D549FA"/>
    <w:rsid w:val="00D55123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A78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1191"/>
    <w:rsid w:val="00DB14F4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CC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9DC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5EBA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456A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417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296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6D"/>
    <w:rsid w:val="00E80FBA"/>
    <w:rsid w:val="00E81432"/>
    <w:rsid w:val="00E82178"/>
    <w:rsid w:val="00E830C1"/>
    <w:rsid w:val="00E8383A"/>
    <w:rsid w:val="00E83EEF"/>
    <w:rsid w:val="00E84EFB"/>
    <w:rsid w:val="00E850F3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1F21"/>
    <w:rsid w:val="00E929A8"/>
    <w:rsid w:val="00E939B0"/>
    <w:rsid w:val="00E93C0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28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5077"/>
    <w:rsid w:val="00EC5377"/>
    <w:rsid w:val="00EC7093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3C37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738"/>
    <w:rsid w:val="00F10CAA"/>
    <w:rsid w:val="00F11141"/>
    <w:rsid w:val="00F111E8"/>
    <w:rsid w:val="00F130A6"/>
    <w:rsid w:val="00F13D9E"/>
    <w:rsid w:val="00F13FAD"/>
    <w:rsid w:val="00F1449D"/>
    <w:rsid w:val="00F15D0F"/>
    <w:rsid w:val="00F15DB8"/>
    <w:rsid w:val="00F1732E"/>
    <w:rsid w:val="00F179A2"/>
    <w:rsid w:val="00F17ADE"/>
    <w:rsid w:val="00F17CF4"/>
    <w:rsid w:val="00F20593"/>
    <w:rsid w:val="00F20AE3"/>
    <w:rsid w:val="00F20D43"/>
    <w:rsid w:val="00F22149"/>
    <w:rsid w:val="00F22677"/>
    <w:rsid w:val="00F26B6B"/>
    <w:rsid w:val="00F26F76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237B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9B3"/>
    <w:rsid w:val="00F81E33"/>
    <w:rsid w:val="00F84078"/>
    <w:rsid w:val="00F8760D"/>
    <w:rsid w:val="00F87818"/>
    <w:rsid w:val="00F90BAD"/>
    <w:rsid w:val="00F90C9A"/>
    <w:rsid w:val="00F91131"/>
    <w:rsid w:val="00F9161B"/>
    <w:rsid w:val="00F938A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97755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3CA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1F7C"/>
    <w:rsid w:val="00FF2216"/>
    <w:rsid w:val="00FF2BC2"/>
    <w:rsid w:val="00FF30EA"/>
    <w:rsid w:val="00FF367C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4E8B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914E8B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17412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7412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D17412"/>
    <w:pPr>
      <w:numPr>
        <w:ilvl w:val="1"/>
      </w:numPr>
      <w:spacing w:after="160"/>
    </w:pPr>
    <w:rPr>
      <w:rFonts w:ascii="Arial" w:eastAsiaTheme="minorEastAsia" w:hAnsi="Arial" w:cstheme="minorBidi"/>
      <w:b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17412"/>
    <w:rPr>
      <w:rFonts w:ascii="Arial" w:eastAsiaTheme="minorEastAsia" w:hAnsi="Arial" w:cstheme="minorBidi"/>
      <w:b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5" Type="http://schemas.openxmlformats.org/officeDocument/2006/relationships/hyperlink" Target="https://www.gov.pl/web/zdrowie/zdrowa-przyszlosc-ramy-strategiczne-rozwoju-systemu-ochrony-zdrowia-na-lata-2021-2027-z-perspektywa-do-2030" TargetMode="External"/><Relationship Id="rId4" Type="http://schemas.openxmlformats.org/officeDocument/2006/relationships/hyperlink" Target="https://basiw.mz.gov.pl/mapy-informacje/mapa-2022-2026/analiz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32</Pages>
  <Words>5714</Words>
  <Characters>34290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Orzechowska</dc:creator>
  <cp:keywords/>
  <cp:lastModifiedBy>Lucyna Swoińska-Lasota</cp:lastModifiedBy>
  <cp:revision>18</cp:revision>
  <dcterms:created xsi:type="dcterms:W3CDTF">2025-01-21T19:27:00Z</dcterms:created>
  <dcterms:modified xsi:type="dcterms:W3CDTF">2026-01-16T11:31:00Z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